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E" w:rsidRPr="006479DF" w:rsidRDefault="00BE636E" w:rsidP="00BE636E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6944" behindDoc="1" locked="0" layoutInCell="1" allowOverlap="1" wp14:anchorId="256F76EA" wp14:editId="4031BB6F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65920" behindDoc="0" locked="0" layoutInCell="1" allowOverlap="1" wp14:anchorId="4EF075A7" wp14:editId="79DE69D2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64896" behindDoc="0" locked="1" layoutInCell="1" allowOverlap="1" wp14:anchorId="648E9B8B" wp14:editId="4DF1FFE2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BE636E" w:rsidRPr="006479DF" w:rsidRDefault="00BE636E" w:rsidP="00BE636E">
      <w:pPr>
        <w:jc w:val="center"/>
        <w:rPr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Pr="006479DF" w:rsidRDefault="00BE636E" w:rsidP="00BE636E">
      <w:pPr>
        <w:jc w:val="center"/>
        <w:rPr>
          <w:b/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MP"/>
          <w:tag w:val="Poradové číslo MP"/>
          <w:id w:val="-1009137634"/>
          <w:placeholder>
            <w:docPart w:val="5EB35E2E374B4425A186C6B7D93A705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0576D">
            <w:rPr>
              <w:b/>
              <w:sz w:val="40"/>
              <w:szCs w:val="20"/>
            </w:rPr>
            <w:t>24</w:t>
          </w:r>
        </w:sdtContent>
      </w:sdt>
    </w:p>
    <w:p w:rsidR="00BE636E" w:rsidRPr="00C6439D" w:rsidRDefault="00BE636E" w:rsidP="00BE636E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pripomienky" w:date="2016-02-18T11:21:00Z">
            <w:r w:rsidR="004D4912" w:rsidDel="00C70E2E">
              <w:rPr>
                <w:b/>
                <w:sz w:val="32"/>
                <w:szCs w:val="32"/>
              </w:rPr>
              <w:delText>2</w:delText>
            </w:r>
          </w:del>
          <w:ins w:id="1" w:author="pripomienky" w:date="2016-02-18T11:21:00Z">
            <w:r w:rsidR="00C70E2E">
              <w:rPr>
                <w:b/>
                <w:sz w:val="32"/>
                <w:szCs w:val="32"/>
              </w:rPr>
              <w:t>3</w:t>
            </w:r>
          </w:ins>
        </w:sdtContent>
      </w:sdt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Pr="006479DF" w:rsidRDefault="00BE636E" w:rsidP="00BE636E">
      <w:pPr>
        <w:jc w:val="center"/>
        <w:rPr>
          <w:b/>
          <w:sz w:val="20"/>
          <w:szCs w:val="20"/>
        </w:rPr>
      </w:pPr>
    </w:p>
    <w:p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BE636E" w:rsidRPr="009836CF" w:rsidRDefault="00BE636E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BE636E" w:rsidRDefault="00BE636E" w:rsidP="00082B48">
            <w:pPr>
              <w:rPr>
                <w:b/>
              </w:rPr>
            </w:pPr>
          </w:p>
          <w:p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3C2544" w:rsidRDefault="00C76DF1" w:rsidP="00082B48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3E4EE9F7C314BE28F3BAA8322E560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BE636E">
                  <w:t>1</w:t>
                </w:r>
              </w:sdtContent>
            </w:sdt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ACC77E4E4B8442EBB5C9505AAD5F6E5"/>
            </w:placeholder>
            <w:date w:fullDate="2016-02-24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BE636E" w:rsidRPr="009836CF" w:rsidRDefault="003D6BBB" w:rsidP="00082B48">
                <w:pPr>
                  <w:jc w:val="both"/>
                  <w:rPr>
                    <w:szCs w:val="20"/>
                  </w:rPr>
                </w:pPr>
                <w:del w:id="2" w:author="Tibor Barna" w:date="2016-02-24T13:30:00Z">
                  <w:r w:rsidDel="003D6BBB">
                    <w:rPr>
                      <w:szCs w:val="20"/>
                    </w:rPr>
                    <w:delText>11.02.2016</w:delText>
                  </w:r>
                </w:del>
                <w:ins w:id="3" w:author="Tibor Barna" w:date="2016-02-24T13:30:00Z">
                  <w:r>
                    <w:rPr>
                      <w:szCs w:val="20"/>
                    </w:rPr>
                    <w:t>24.02.2016</w:t>
                  </w:r>
                </w:ins>
              </w:p>
            </w:tc>
          </w:sdtContent>
        </w:sdt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505F1C3849C0444F9ECC2415C4E4A167"/>
            </w:placeholder>
            <w:date w:fullDate="2016-02-24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BE636E" w:rsidRPr="009836CF" w:rsidRDefault="003D6BBB" w:rsidP="00082B48">
                <w:pPr>
                  <w:jc w:val="both"/>
                  <w:rPr>
                    <w:szCs w:val="20"/>
                  </w:rPr>
                </w:pPr>
                <w:del w:id="4" w:author="Tibor Barna" w:date="2016-02-24T13:30:00Z">
                  <w:r w:rsidDel="003D6BBB">
                    <w:rPr>
                      <w:szCs w:val="20"/>
                    </w:rPr>
                    <w:delText>11.02.2016</w:delText>
                  </w:r>
                </w:del>
                <w:ins w:id="5" w:author="Tibor Barna" w:date="2016-02-24T13:30:00Z">
                  <w:r>
                    <w:rPr>
                      <w:szCs w:val="20"/>
                    </w:rPr>
                    <w:t>24.02.2016</w:t>
                  </w:r>
                </w:ins>
              </w:p>
            </w:tc>
          </w:sdtContent>
        </w:sdt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Ing. Igor Federič</w:t>
            </w:r>
          </w:p>
          <w:p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vedúci Úradu vlády SR</w:t>
            </w:r>
          </w:p>
        </w:tc>
      </w:tr>
    </w:tbl>
    <w:p w:rsidR="00BE636E" w:rsidRDefault="00BE636E" w:rsidP="00BE636E"/>
    <w:p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536BD4" w:rsidRDefault="00536BD4" w:rsidP="00B60474">
      <w:pPr>
        <w:pStyle w:val="Hlavikaobsahu1"/>
      </w:pPr>
      <w:bookmarkStart w:id="6" w:name="_Toc404872045"/>
      <w:bookmarkStart w:id="7" w:name="_Toc404872120"/>
      <w:r>
        <w:lastRenderedPageBreak/>
        <w:t>Obsah</w:t>
      </w:r>
    </w:p>
    <w:p w:rsidR="00536BD4" w:rsidRDefault="00536BD4" w:rsidP="00B60474"/>
    <w:p w:rsidR="00B438B8" w:rsidRDefault="00536B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43559035" w:history="1">
        <w:r w:rsidR="00B438B8" w:rsidRPr="00DD1745">
          <w:rPr>
            <w:rStyle w:val="Hypertextovprepojenie"/>
            <w:noProof/>
          </w:rPr>
          <w:t>1 Úvod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_Toc443559035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2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36" w:history="1">
        <w:r w:rsidR="00B438B8" w:rsidRPr="00DD1745">
          <w:rPr>
            <w:rStyle w:val="Hypertextovprepojenie"/>
            <w:noProof/>
          </w:rPr>
          <w:t>2 Príprava a schvaľovanie projektov technickej pomoci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_Toc443559036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2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37" w:history="1">
        <w:r w:rsidR="00B438B8" w:rsidRPr="00DD1745">
          <w:rPr>
            <w:rStyle w:val="Hypertextovprepojenie"/>
            <w:noProof/>
          </w:rPr>
          <w:t>2.1 Vyzvanie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_Toc443559037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2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38" w:history="1">
        <w:r w:rsidR="00B438B8" w:rsidRPr="00DD1745">
          <w:rPr>
            <w:rStyle w:val="Hypertextovprepojenie"/>
            <w:noProof/>
          </w:rPr>
          <w:t>2.2 Konflikt záujmov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_Toc443559038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3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39" w:history="1">
        <w:r w:rsidR="00B438B8" w:rsidRPr="00DD1745">
          <w:rPr>
            <w:rStyle w:val="Hypertextovprepojenie"/>
            <w:noProof/>
          </w:rPr>
          <w:t>2.3 Predloženie žiadosti o NFP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_Toc443559039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6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0" w:history="1">
        <w:r w:rsidR="00B438B8" w:rsidRPr="00DD1745">
          <w:rPr>
            <w:rStyle w:val="Hypertextovprepojenie"/>
            <w:noProof/>
          </w:rPr>
          <w:t>2.4</w:t>
        </w:r>
        <w:r w:rsidR="00B438B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438B8" w:rsidRPr="00DD1745">
          <w:rPr>
            <w:rStyle w:val="Hypertextovprepojenie"/>
            <w:noProof/>
          </w:rPr>
          <w:t>Schvaľovací proces žiadosti o NFP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_Toc443559040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6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1" w:history="1">
        <w:r w:rsidR="00B438B8" w:rsidRPr="00DD1745">
          <w:rPr>
            <w:rStyle w:val="Hypertextovprepojenie"/>
            <w:noProof/>
          </w:rPr>
          <w:t>3 Implementácia projektov technickej pomoci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_Toc443559041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7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2" w:history="1">
        <w:r w:rsidR="00B438B8" w:rsidRPr="00DD1745">
          <w:rPr>
            <w:rStyle w:val="Hypertextovprepojenie"/>
            <w:noProof/>
          </w:rPr>
          <w:t>3.1 Verejné obstarávanie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_Toc443559042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7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3" w:history="1">
        <w:r w:rsidR="00B438B8" w:rsidRPr="00DD1745">
          <w:rPr>
            <w:rStyle w:val="Hypertextovprepojenie"/>
            <w:noProof/>
          </w:rPr>
          <w:t>3.2 Kontrola projektu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_Toc443559043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7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4" w:history="1">
        <w:r w:rsidR="00B438B8" w:rsidRPr="00DD1745">
          <w:rPr>
            <w:rStyle w:val="Hypertextovprepojenie"/>
            <w:noProof/>
          </w:rPr>
          <w:t>3.3 Monitorovanie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_Toc443559044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7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5" w:history="1">
        <w:r w:rsidR="00B438B8" w:rsidRPr="00DD1745">
          <w:rPr>
            <w:rStyle w:val="Hypertextovprepojenie"/>
            <w:noProof/>
          </w:rPr>
          <w:t>4 Oprávnenosť výdavkov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_Toc443559045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8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6" w:history="1">
        <w:r w:rsidR="00B438B8" w:rsidRPr="00DD1745">
          <w:rPr>
            <w:rStyle w:val="Hypertextovprepojenie"/>
            <w:noProof/>
          </w:rPr>
          <w:t>5 Použité skratky a pojmy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_Toc443559046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10</w:t>
        </w:r>
        <w:r w:rsidR="00B438B8">
          <w:rPr>
            <w:noProof/>
            <w:webHidden/>
          </w:rPr>
          <w:fldChar w:fldCharType="end"/>
        </w:r>
      </w:hyperlink>
    </w:p>
    <w:p w:rsidR="00B438B8" w:rsidRDefault="00C76DF1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59047" w:history="1">
        <w:r w:rsidR="00B438B8" w:rsidRPr="00DD1745">
          <w:rPr>
            <w:rStyle w:val="Hypertextovprepojenie"/>
            <w:noProof/>
          </w:rPr>
          <w:t>Zoznam príloh</w:t>
        </w:r>
        <w:r w:rsidR="00B438B8">
          <w:rPr>
            <w:noProof/>
            <w:webHidden/>
          </w:rPr>
          <w:tab/>
        </w:r>
        <w:r w:rsidR="00B438B8">
          <w:rPr>
            <w:noProof/>
            <w:webHidden/>
          </w:rPr>
          <w:fldChar w:fldCharType="begin"/>
        </w:r>
        <w:r w:rsidR="00B438B8">
          <w:rPr>
            <w:noProof/>
            <w:webHidden/>
          </w:rPr>
          <w:instrText xml:space="preserve"> PAGEREF _Toc443559047 \h </w:instrText>
        </w:r>
        <w:r w:rsidR="00B438B8">
          <w:rPr>
            <w:noProof/>
            <w:webHidden/>
          </w:rPr>
        </w:r>
        <w:r w:rsidR="00B438B8">
          <w:rPr>
            <w:noProof/>
            <w:webHidden/>
          </w:rPr>
          <w:fldChar w:fldCharType="separate"/>
        </w:r>
        <w:r w:rsidR="00B438B8">
          <w:rPr>
            <w:noProof/>
            <w:webHidden/>
          </w:rPr>
          <w:t>10</w:t>
        </w:r>
        <w:r w:rsidR="00B438B8">
          <w:rPr>
            <w:noProof/>
            <w:webHidden/>
          </w:rPr>
          <w:fldChar w:fldCharType="end"/>
        </w:r>
      </w:hyperlink>
    </w:p>
    <w:p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:rsidR="00536BD4" w:rsidRDefault="00536BD4" w:rsidP="001E3FFE">
      <w:pPr>
        <w:pStyle w:val="MPCKO1"/>
        <w:pageBreakBefore/>
      </w:pPr>
      <w:bookmarkStart w:id="8" w:name="_Toc443559035"/>
      <w:bookmarkStart w:id="9" w:name="_Toc404872046"/>
      <w:bookmarkStart w:id="10" w:name="_Toc404872121"/>
      <w:bookmarkEnd w:id="6"/>
      <w:bookmarkEnd w:id="7"/>
      <w:r>
        <w:lastRenderedPageBreak/>
        <w:t>1 Úvod</w:t>
      </w:r>
      <w:bookmarkEnd w:id="8"/>
    </w:p>
    <w:p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11" w:name="_Ref426981739"/>
      <w:r>
        <w:rPr>
          <w:rStyle w:val="Odkaznapoznmkupodiarou"/>
        </w:rPr>
        <w:footnoteReference w:id="1"/>
      </w:r>
      <w:bookmarkEnd w:id="11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>ustanoveniami Systému riadenia európskych štrukturálnych a investičných fondov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2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:rsidR="00536BD4" w:rsidRPr="00B17DD2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</w:t>
      </w:r>
      <w:r w:rsidRPr="00196D52">
        <w:rPr>
          <w:lang w:eastAsia="en-GB"/>
        </w:rPr>
        <w:t xml:space="preserve"> </w:t>
      </w:r>
      <w:r>
        <w:rPr>
          <w:lang w:eastAsia="en-GB"/>
        </w:rPr>
        <w:t xml:space="preserve">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:rsidR="00536BD4" w:rsidRDefault="00536BD4" w:rsidP="00B60474">
      <w:pPr>
        <w:pStyle w:val="MPCKO1"/>
      </w:pPr>
      <w:bookmarkStart w:id="12" w:name="_Toc443559036"/>
      <w:r>
        <w:t xml:space="preserve">2 </w:t>
      </w:r>
      <w:bookmarkEnd w:id="9"/>
      <w:bookmarkEnd w:id="10"/>
      <w:r>
        <w:t>Príprava a schvaľovanie projektov technickej pomoci</w:t>
      </w:r>
      <w:bookmarkEnd w:id="12"/>
    </w:p>
    <w:p w:rsidR="00536BD4" w:rsidRDefault="00536BD4" w:rsidP="00F14780">
      <w:pPr>
        <w:pStyle w:val="MPCKO2"/>
        <w:spacing w:after="200"/>
      </w:pPr>
      <w:bookmarkStart w:id="13" w:name="_Toc443559037"/>
      <w:r>
        <w:t>2.1 Vyzvanie</w:t>
      </w:r>
      <w:bookmarkEnd w:id="13"/>
    </w:p>
    <w:p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D00B99">
        <w:t>4</w:t>
      </w:r>
      <w:r>
        <w:t xml:space="preserve"> Systému riadenia EŠIF a v súlade s § 28 zákona o príspevku z EŠIF. RO môže budúceho žiadateľa vyzvať zverejnením vyzvania na</w:t>
      </w:r>
      <w:r w:rsidR="001E3FFE">
        <w:t> </w:t>
      </w:r>
      <w:r>
        <w:t>webovom sídle alebo písomne. Aj v prípade, k</w:t>
      </w:r>
      <w:r w:rsidR="00693B26">
        <w:t>eď</w:t>
      </w:r>
      <w:r>
        <w:t xml:space="preserve"> je budúci žiadateľ vyzvaný písomne, je RO povinný následne bezodkladne zverejniť</w:t>
      </w:r>
      <w:r w:rsidR="00693B26" w:rsidRPr="00693B26">
        <w:t xml:space="preserve"> </w:t>
      </w:r>
      <w:r w:rsidR="00693B26">
        <w:t>vyzvanie na webovom sídle</w:t>
      </w:r>
      <w:r>
        <w:t>.</w:t>
      </w:r>
    </w:p>
    <w:p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</w:t>
      </w:r>
      <w:r w:rsidRPr="00AE5F28">
        <w:t xml:space="preserve">yzvanie </w:t>
      </w:r>
      <w:r>
        <w:t>vypracuje 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D00B99" w:rsidRPr="00D00B99">
        <w:t>príloh</w:t>
      </w:r>
      <w:r w:rsidR="00605014">
        <w:t>y</w:t>
      </w:r>
      <w:r w:rsidR="00D00B99" w:rsidRPr="00D00B99">
        <w:t xml:space="preserve"> č. 1 tohto metodického pokynu</w:t>
      </w:r>
      <w:r>
        <w:t xml:space="preserve">, pričom </w:t>
      </w:r>
      <w:r w:rsidR="00D00B99">
        <w:t>RO je oprávnený</w:t>
      </w:r>
      <w:r>
        <w:t xml:space="preserve"> primerane uprav</w:t>
      </w:r>
      <w:r w:rsidR="00D00B99">
        <w:t>iť</w:t>
      </w:r>
      <w:r>
        <w:t xml:space="preserve"> rozsah jednotlivých podmienok poskytnutia príspevku s ohľadom na charakter podporovaných projektov. Uvedené nesmie mať za</w:t>
      </w:r>
      <w:r w:rsidR="00FF5830">
        <w:t> </w:t>
      </w:r>
      <w:r>
        <w:t>následok porušenie ustanovenia zákona o príspevku z EŠIF, ktorý upravuje povinné náležitosti vyzvania (§ 28 ods. 4 druhá veta v spojení s § 17 zákona o</w:t>
      </w:r>
      <w:r w:rsidR="00874F4D">
        <w:t> </w:t>
      </w:r>
      <w:r>
        <w:t>príspevku z EŠIF).</w:t>
      </w:r>
    </w:p>
    <w:p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 xml:space="preserve">V rámci projektov technickej pomoci sa osobitne zdôrazňuje možnosť RO definovať formu preukázania jednotlivých podmienok poskytnutia príspevku s ohľadom </w:t>
      </w:r>
      <w:r>
        <w:lastRenderedPageBreak/>
        <w:t>na</w:t>
      </w:r>
      <w:r w:rsidR="00FF5830">
        <w:t> </w:t>
      </w:r>
      <w:r>
        <w:t>charakter prijímateľa a projektov a odporúča sa, aby bola minimalizovaná administratívna záťaž na žiadateľa (t.</w:t>
      </w:r>
      <w:ins w:id="14" w:author="pripomienky" w:date="2016-02-18T13:21:00Z">
        <w:r w:rsidR="00A3288B">
          <w:t xml:space="preserve"> </w:t>
        </w:r>
      </w:ins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resp. zvolená forma čestného vyhlásenia bez potreby jeho náhrady ďalším dokumentom a bez potreby definovania osobitných povinných príloh </w:t>
      </w:r>
      <w:r w:rsidR="00FF5830">
        <w:t>žiadosti o </w:t>
      </w:r>
      <w:r>
        <w:t>NFP).</w:t>
      </w:r>
    </w:p>
    <w:p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  <w:rPr>
          <w:ins w:id="15" w:author="pripomienky" w:date="2016-02-18T11:22:00Z"/>
        </w:rPr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3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:rsidR="00C70E2E" w:rsidRPr="0013292D" w:rsidRDefault="00C70E2E">
      <w:pPr>
        <w:pStyle w:val="SRKNorm"/>
        <w:numPr>
          <w:ilvl w:val="0"/>
          <w:numId w:val="0"/>
        </w:numPr>
        <w:spacing w:before="120" w:after="120"/>
        <w:ind w:left="426"/>
        <w:contextualSpacing w:val="0"/>
        <w:rPr>
          <w:ins w:id="16" w:author="pripomienky" w:date="2016-02-18T11:22:00Z"/>
        </w:rPr>
        <w:pPrChange w:id="17" w:author="pripomienky" w:date="2016-02-18T11:22:00Z">
          <w:pPr>
            <w:pStyle w:val="SRKNorm"/>
            <w:numPr>
              <w:numId w:val="6"/>
            </w:numPr>
            <w:spacing w:before="120" w:after="120"/>
            <w:contextualSpacing w:val="0"/>
          </w:pPr>
        </w:pPrChange>
      </w:pPr>
      <w:ins w:id="18" w:author="pripomienky" w:date="2016-02-18T11:22:00Z">
        <w:r>
          <w:t xml:space="preserve">Uvedené činnosti sa môžu týkať predchádzajúcich aj nasledujúcich období. </w:t>
        </w:r>
        <w:r w:rsidRPr="00212A0D">
  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  </w:r>
        <w:r>
          <w:t xml:space="preserve"> Možnosť využitia prostriedkov technickej pomoci v zmysle tohto bodu nie je obmedzená v prípade, ak nie je v operačnom programe formálne uvedená informácia o využití aktivít technickej pomoci na predchádzajúce a nasledujúce obdobia. Aktivity na ukončovanie starých, resp. na prípravu nového programového obdobia musia spĺňať podmienky, stanovené v prioritnej osi pokrývajúcej technickú pomoc.</w:t>
        </w:r>
      </w:ins>
    </w:p>
    <w:p w:rsidR="00C70E2E" w:rsidRPr="00C70E2E" w:rsidDel="00C70E2E" w:rsidRDefault="00C70E2E">
      <w:pPr>
        <w:ind w:left="426"/>
        <w:rPr>
          <w:del w:id="19" w:author="pripomienky" w:date="2016-02-18T11:22:00Z"/>
        </w:rPr>
        <w:pPrChange w:id="20" w:author="pripomienky" w:date="2016-02-18T11:22:00Z">
          <w:pPr>
            <w:pStyle w:val="SRKNorm"/>
            <w:numPr>
              <w:numId w:val="6"/>
            </w:numPr>
            <w:spacing w:before="120" w:after="120"/>
            <w:ind w:left="426" w:hanging="426"/>
            <w:contextualSpacing w:val="0"/>
          </w:pPr>
        </w:pPrChange>
      </w:pPr>
    </w:p>
    <w:p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>vytváranie vnútroštátnych sietí zameraných na šírenie informácií, budovanie kapacít, 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</w:p>
    <w:p w:rsidR="00536BD4" w:rsidRDefault="00536BD4" w:rsidP="00EA6311">
      <w:pPr>
        <w:pStyle w:val="MPCKO2"/>
        <w:spacing w:after="200"/>
      </w:pPr>
      <w:bookmarkStart w:id="21" w:name="_Toc443559038"/>
      <w:r>
        <w:t>2.2 Konflikt záujmov</w:t>
      </w:r>
      <w:bookmarkEnd w:id="21"/>
    </w:p>
    <w:p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lastRenderedPageBreak/>
        <w:t>konan</w:t>
      </w:r>
      <w:r w:rsidR="000D2FB5">
        <w:t>í</w:t>
      </w:r>
      <w:r w:rsidRPr="00AE5F28">
        <w:t xml:space="preserve"> o žiadosti, </w:t>
      </w:r>
    </w:p>
    <w:p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>
        <w:t xml:space="preserve"> </w:t>
      </w:r>
      <w:r w:rsidRPr="00AE5F28">
        <w:t>NFP.</w:t>
      </w:r>
    </w:p>
    <w:p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del w:id="22" w:author="pripomienky" w:date="2016-02-18T11:19:00Z">
        <w:r w:rsidR="00290045" w:rsidDel="00C70E2E">
          <w:delText xml:space="preserve"> </w:delText>
        </w:r>
      </w:del>
      <w:ins w:id="23" w:author="pripomienky" w:date="2016-02-18T11:19:00Z">
        <w:r w:rsidR="00C70E2E">
          <w:t> </w:t>
        </w:r>
      </w:ins>
      <w:r w:rsidR="00CA69E8">
        <w:t>rozhodnutím</w:t>
      </w:r>
      <w:r w:rsidRPr="002201AB">
        <w:t xml:space="preserve"> o</w:t>
      </w:r>
      <w:r w:rsidR="00CA69E8">
        <w:t> schválení žiadosti o</w:t>
      </w:r>
      <w:r w:rsidR="00290045">
        <w:t> </w:t>
      </w:r>
      <w:r w:rsidRPr="002201AB">
        <w:t>NFP</w:t>
      </w:r>
      <w:r w:rsidR="00290045">
        <w:rPr>
          <w:rStyle w:val="Odkaznapoznmkupodiarou"/>
        </w:rPr>
        <w:footnoteReference w:id="4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ins w:id="24" w:author="pripomienky" w:date="2016-02-18T11:19:00Z">
        <w:r w:rsidR="00C70E2E">
          <w:t>j</w:t>
        </w:r>
      </w:ins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 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:rsidR="00716396" w:rsidRDefault="00716396" w:rsidP="00234151">
      <w:pPr>
        <w:pStyle w:val="Odsekzoznamu1"/>
        <w:ind w:left="0"/>
        <w:jc w:val="both"/>
      </w:pPr>
    </w:p>
    <w:p w:rsidR="00716396" w:rsidRDefault="0049137F" w:rsidP="00234151">
      <w:pPr>
        <w:pStyle w:val="Odsekzoznamu1"/>
        <w:keepNext/>
        <w:ind w:left="425"/>
        <w:jc w:val="both"/>
      </w:pPr>
      <w:r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209A451" wp14:editId="76F1A92A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Násobenie 25" o:spid="_x0000_s1026" style="position:absolute;margin-left:199.85pt;margin-top:120.4pt;width:42.75pt;height:61.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FF3A645" wp14:editId="313E8234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Násobenie 8" o:spid="_x0000_s1026" style="position:absolute;margin-left:203.6pt;margin-top:317.65pt;width:42.75pt;height:61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15D643" wp14:editId="4EC9AC38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Násobenie 26" o:spid="_x0000_s1026" style="position:absolute;margin-left:199.85pt;margin-top:68.65pt;width:42.75pt;height:61.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29E0BF0E" wp14:editId="2E0E4657">
            <wp:extent cx="5486400" cy="3200400"/>
            <wp:effectExtent l="76200" t="0" r="9525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74AD51AB" wp14:editId="3822F3B3">
            <wp:extent cx="5486400" cy="3200400"/>
            <wp:effectExtent l="76200" t="0" r="9525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2FEBE721" wp14:editId="080EB34F">
            <wp:extent cx="5486400" cy="3200400"/>
            <wp:effectExtent l="76200" t="0" r="9525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37019AC4" wp14:editId="539B2C77">
            <wp:extent cx="5486400" cy="3200400"/>
            <wp:effectExtent l="76200" t="38100" r="95250" b="11430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 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>, pripravovanej zamestnancom prijímateľa TP)</w:t>
      </w:r>
      <w:r w:rsidR="00302945">
        <w:t xml:space="preserve">. </w:t>
      </w:r>
    </w:p>
    <w:p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</w:p>
    <w:p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lastRenderedPageBreak/>
        <w:t>RO môže úzko spolupracovať s prijímateľom TP na príprave žiadosti o NFP a poskytovať mu poradenstvo pri realizácii projektu TP.</w:t>
      </w:r>
    </w:p>
    <w:p w:rsidR="00536BD4" w:rsidRDefault="00536BD4" w:rsidP="00EA6311">
      <w:pPr>
        <w:pStyle w:val="MPCKO2"/>
        <w:spacing w:after="200"/>
      </w:pPr>
      <w:bookmarkStart w:id="25" w:name="_Toc443559039"/>
      <w:r>
        <w:t>2.3 Predloženie žiadosti o NFP</w:t>
      </w:r>
      <w:bookmarkEnd w:id="25"/>
    </w:p>
    <w:p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0D2FB5">
        <w:t>forme</w:t>
      </w:r>
      <w:r w:rsidR="00536BD4">
        <w:t xml:space="preserve"> určí RO vo vyzvaní. Podmienky </w:t>
      </w:r>
      <w:r w:rsidR="000D2FB5">
        <w:t>na</w:t>
      </w:r>
      <w:r w:rsidR="00536BD4">
        <w:t xml:space="preserve"> predloženie písomnej formy žiadosti o NFP a prípadných kópií (ak je to nevyhnutné) určí RO.</w:t>
      </w:r>
    </w:p>
    <w:p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26" w:name="_Toc443559040"/>
      <w:r>
        <w:t>Schvaľovací proces žiadosti o NFP</w:t>
      </w:r>
      <w:bookmarkEnd w:id="26"/>
    </w:p>
    <w:p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 sa na schvaľovací proces projektov TP uplatňujú v rozsahu,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proofErr w:type="spellStart"/>
      <w:r w:rsidR="0041684C">
        <w:t>neaplikáciou</w:t>
      </w:r>
      <w:proofErr w:type="spellEnd"/>
      <w:r w:rsidR="0041684C">
        <w:t xml:space="preserve"> 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 xml:space="preserve">Postupy hodnotenia projektov TP 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 xml:space="preserve">. Pred 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ich uplatnenia</w:t>
      </w:r>
      <w:r w:rsidRPr="00227BED">
        <w:t xml:space="preserve">. </w:t>
      </w:r>
    </w:p>
    <w:p w:rsidR="00536BD4" w:rsidRPr="007E00F5" w:rsidRDefault="00536BD4" w:rsidP="00234151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vedených RO a žiadosti o NFP odborným hodnotiteľom prideľuje </w:t>
      </w:r>
      <w:r w:rsidR="00DF6009">
        <w:t xml:space="preserve">RO </w:t>
      </w:r>
      <w:r>
        <w:t>transparentným spôsobom (napr. žrebovaním odborných hodnotiteľov).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5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 xml:space="preserve">na výkon práce </w:t>
      </w:r>
      <w:r>
        <w:t>odborného hodnotiteľa, ktorý je interným zamestnancom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t xml:space="preserve">RO je povinný pri schvaľovacom procese dodržiavať princíp štyroch očí. </w:t>
      </w:r>
    </w:p>
    <w:p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Odborní hodnotitelia vypracujú pre každý projekt TP jeden spoločný hodnotiaci hárok (vzor vydáva CKO).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>zabezpečí zadanie hodnotiaceho hárku do ITMS 2014+.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lastRenderedPageBreak/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 xml:space="preserve"> nie je povinný </w:t>
      </w:r>
      <w:r w:rsidR="007B38E7">
        <w:rPr>
          <w:rFonts w:eastAsia="Times New Roman"/>
          <w:color w:val="000000"/>
          <w:lang w:eastAsia="en-US"/>
        </w:rPr>
        <w:t xml:space="preserve">prizývať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</w:p>
    <w:p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:rsidR="00536BD4" w:rsidRDefault="00536BD4" w:rsidP="00B60474">
      <w:pPr>
        <w:pStyle w:val="MPCKO1"/>
      </w:pPr>
      <w:bookmarkStart w:id="27" w:name="_Toc443559041"/>
      <w:r>
        <w:t>3 Implementácia projektov technickej pomoci</w:t>
      </w:r>
      <w:bookmarkEnd w:id="27"/>
    </w:p>
    <w:p w:rsidR="00536BD4" w:rsidRDefault="00536BD4" w:rsidP="00B60474">
      <w:pPr>
        <w:pStyle w:val="MPCKO2"/>
        <w:spacing w:after="200"/>
      </w:pPr>
      <w:bookmarkStart w:id="28" w:name="_Toc443559042"/>
      <w:r>
        <w:t>3.1 Verejné obstarávanie</w:t>
      </w:r>
      <w:bookmarkEnd w:id="28"/>
    </w:p>
    <w:p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vykonáva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3.3.7.2.9 Systému riadenia EŠIF aj pred predložením žiadosti o NFP RO.</w:t>
      </w:r>
    </w:p>
    <w:p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:rsidR="00536BD4" w:rsidRDefault="00536BD4" w:rsidP="00B60474">
      <w:pPr>
        <w:pStyle w:val="MPCKO2"/>
        <w:spacing w:after="200"/>
      </w:pPr>
      <w:bookmarkStart w:id="29" w:name="_Toc443559043"/>
      <w:r>
        <w:t>3.2 Kontrola projektu</w:t>
      </w:r>
      <w:bookmarkEnd w:id="29"/>
    </w:p>
    <w:p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6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30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7"/>
      </w:r>
      <w:bookmarkEnd w:id="30"/>
      <w:r w:rsidRPr="00C36A4F">
        <w:t>.</w:t>
      </w:r>
    </w:p>
    <w:p w:rsidR="00536BD4" w:rsidRDefault="008C23A5" w:rsidP="008C23A5">
      <w:pPr>
        <w:pStyle w:val="MPCKO2"/>
        <w:spacing w:after="200"/>
      </w:pPr>
      <w:bookmarkStart w:id="31" w:name="_Toc443559044"/>
      <w:r>
        <w:t xml:space="preserve">3.3 </w:t>
      </w:r>
      <w:r w:rsidR="00536BD4">
        <w:t>Monitorovanie</w:t>
      </w:r>
      <w:bookmarkEnd w:id="31"/>
    </w:p>
    <w:p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poskytnutí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>prijímateľ sú 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lastRenderedPageBreak/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32" w:name="_Ref428192231"/>
      <w:r w:rsidR="0081092F" w:rsidRPr="001E0B2C">
        <w:rPr>
          <w:rStyle w:val="Odkaznapoznmkupodiarou"/>
        </w:rPr>
        <w:footnoteReference w:id="8"/>
      </w:r>
      <w:bookmarkEnd w:id="32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del w:id="33" w:author="pripomienky" w:date="2016-02-18T13:39:00Z">
        <w:r w:rsidR="001E0B2C" w:rsidRPr="000A007F" w:rsidDel="000A007F">
          <w:rPr>
            <w:b/>
            <w:bCs/>
            <w:color w:val="365F91"/>
            <w:spacing w:val="5"/>
            <w:kern w:val="28"/>
            <w:vertAlign w:val="superscript"/>
            <w:rPrChange w:id="34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fldChar w:fldCharType="begin"/>
        </w:r>
        <w:r w:rsidR="001E0B2C" w:rsidRPr="000A007F" w:rsidDel="000A007F">
          <w:rPr>
            <w:vertAlign w:val="superscript"/>
          </w:rPr>
          <w:delInstrText xml:space="preserve"> NOTEREF _Ref428192231 \h </w:delInstrText>
        </w:r>
        <w:r w:rsidR="001E0B2C" w:rsidRPr="000A007F" w:rsidDel="000A007F">
          <w:rPr>
            <w:b/>
            <w:bCs/>
            <w:color w:val="365F91"/>
            <w:spacing w:val="5"/>
            <w:kern w:val="28"/>
            <w:vertAlign w:val="superscript"/>
            <w:rPrChange w:id="35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delInstrText xml:space="preserve"> \* MERGEFORMAT </w:delInstrText>
        </w:r>
        <w:r w:rsidR="001E0B2C" w:rsidRPr="000A007F" w:rsidDel="000A007F">
          <w:rPr>
            <w:b/>
            <w:bCs/>
            <w:color w:val="365F91"/>
            <w:spacing w:val="5"/>
            <w:kern w:val="28"/>
            <w:vertAlign w:val="superscript"/>
            <w:rPrChange w:id="36" w:author="pripomienky" w:date="2016-02-18T13:39:00Z">
              <w:rPr>
                <w:b/>
                <w:bCs/>
                <w:color w:val="365F91"/>
                <w:spacing w:val="5"/>
                <w:kern w:val="28"/>
                <w:vertAlign w:val="superscript"/>
              </w:rPr>
            </w:rPrChange>
          </w:rPr>
        </w:r>
        <w:r w:rsidR="001E0B2C" w:rsidRPr="000A007F" w:rsidDel="000A007F">
          <w:rPr>
            <w:b/>
            <w:bCs/>
            <w:color w:val="365F91"/>
            <w:spacing w:val="5"/>
            <w:kern w:val="28"/>
            <w:vertAlign w:val="superscript"/>
            <w:rPrChange w:id="37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fldChar w:fldCharType="separate"/>
        </w:r>
        <w:r w:rsidR="00F2666A" w:rsidRPr="000A007F" w:rsidDel="000A007F">
          <w:rPr>
            <w:vertAlign w:val="superscript"/>
          </w:rPr>
          <w:delText>7</w:delText>
        </w:r>
        <w:r w:rsidR="001E0B2C" w:rsidRPr="000A007F" w:rsidDel="000A007F">
          <w:rPr>
            <w:b/>
            <w:bCs/>
            <w:color w:val="365F91"/>
            <w:spacing w:val="5"/>
            <w:kern w:val="28"/>
            <w:vertAlign w:val="superscript"/>
            <w:rPrChange w:id="38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fldChar w:fldCharType="end"/>
        </w:r>
      </w:del>
      <w:ins w:id="39" w:author="pripomienky" w:date="2016-02-18T13:39:00Z">
        <w:r w:rsidR="000A007F" w:rsidRPr="000A007F">
          <w:rPr>
            <w:b/>
            <w:bCs/>
            <w:color w:val="365F91"/>
            <w:spacing w:val="5"/>
            <w:kern w:val="28"/>
            <w:vertAlign w:val="superscript"/>
            <w:rPrChange w:id="40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fldChar w:fldCharType="begin"/>
        </w:r>
        <w:r w:rsidR="000A007F" w:rsidRPr="000A007F">
          <w:rPr>
            <w:b/>
            <w:bCs/>
            <w:color w:val="365F91"/>
            <w:spacing w:val="5"/>
            <w:kern w:val="28"/>
            <w:vertAlign w:val="superscript"/>
            <w:rPrChange w:id="41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instrText xml:space="preserve"> NOTEREF _Ref428192231 \h </w:instrText>
        </w:r>
      </w:ins>
      <w:r w:rsidR="000A007F">
        <w:rPr>
          <w:b/>
          <w:bCs/>
          <w:color w:val="365F91"/>
          <w:spacing w:val="5"/>
          <w:kern w:val="28"/>
          <w:vertAlign w:val="superscript"/>
        </w:rPr>
        <w:instrText xml:space="preserve"> \* MERGEFORMAT </w:instrText>
      </w:r>
      <w:r w:rsidR="000A007F" w:rsidRPr="000A007F">
        <w:rPr>
          <w:b/>
          <w:bCs/>
          <w:color w:val="365F91"/>
          <w:spacing w:val="5"/>
          <w:kern w:val="28"/>
          <w:vertAlign w:val="superscript"/>
          <w:rPrChange w:id="42" w:author="pripomienky" w:date="2016-02-18T13:39:00Z">
            <w:rPr>
              <w:b/>
              <w:bCs/>
              <w:color w:val="365F91"/>
              <w:spacing w:val="5"/>
              <w:kern w:val="28"/>
              <w:vertAlign w:val="superscript"/>
            </w:rPr>
          </w:rPrChange>
        </w:rPr>
      </w:r>
      <w:r w:rsidR="000A007F" w:rsidRPr="000A007F">
        <w:rPr>
          <w:b/>
          <w:bCs/>
          <w:color w:val="365F91"/>
          <w:spacing w:val="5"/>
          <w:kern w:val="28"/>
          <w:vertAlign w:val="superscript"/>
          <w:rPrChange w:id="43" w:author="pripomienky" w:date="2016-02-18T13:39:00Z">
            <w:rPr>
              <w:b/>
              <w:bCs/>
              <w:color w:val="365F91"/>
              <w:spacing w:val="5"/>
              <w:kern w:val="28"/>
              <w:sz w:val="36"/>
              <w:szCs w:val="26"/>
              <w:vertAlign w:val="superscript"/>
            </w:rPr>
          </w:rPrChange>
        </w:rPr>
        <w:fldChar w:fldCharType="separate"/>
      </w:r>
      <w:ins w:id="44" w:author="pripomienky" w:date="2016-02-18T13:39:00Z">
        <w:r w:rsidR="000A007F" w:rsidRPr="000A007F">
          <w:rPr>
            <w:b/>
            <w:bCs/>
            <w:color w:val="365F91"/>
            <w:spacing w:val="5"/>
            <w:kern w:val="28"/>
            <w:vertAlign w:val="superscript"/>
            <w:rPrChange w:id="45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t>8</w:t>
        </w:r>
        <w:r w:rsidR="000A007F" w:rsidRPr="000A007F">
          <w:rPr>
            <w:b/>
            <w:bCs/>
            <w:color w:val="365F91"/>
            <w:spacing w:val="5"/>
            <w:kern w:val="28"/>
            <w:vertAlign w:val="superscript"/>
            <w:rPrChange w:id="46" w:author="pripomienky" w:date="2016-02-18T13:39:00Z">
              <w:rPr>
                <w:b/>
                <w:bCs/>
                <w:color w:val="365F91"/>
                <w:spacing w:val="5"/>
                <w:kern w:val="28"/>
                <w:sz w:val="36"/>
                <w:szCs w:val="26"/>
                <w:vertAlign w:val="superscript"/>
              </w:rPr>
            </w:rPrChange>
          </w:rPr>
          <w:fldChar w:fldCharType="end"/>
        </w:r>
      </w:ins>
      <w:r w:rsidR="001E0B2C" w:rsidRPr="001E0B2C">
        <w:rPr>
          <w:b/>
          <w:bCs/>
          <w:color w:val="365F91"/>
          <w:spacing w:val="5"/>
          <w:kern w:val="28"/>
        </w:rPr>
        <w:t>.</w:t>
      </w:r>
    </w:p>
    <w:p w:rsidR="00536BD4" w:rsidRDefault="00536BD4" w:rsidP="00E50865">
      <w:pPr>
        <w:pStyle w:val="MPCKO1"/>
      </w:pPr>
      <w:bookmarkStart w:id="47" w:name="_Toc443559045"/>
      <w:r>
        <w:t>4 Oprávnenosť výdavkov</w:t>
      </w:r>
      <w:bookmarkEnd w:id="47"/>
    </w:p>
    <w:p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>
        <w:t>966/2012,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:rsidR="00536BD4" w:rsidDel="00C70E2E" w:rsidRDefault="00536BD4">
      <w:pPr>
        <w:pStyle w:val="SRKNorm"/>
        <w:numPr>
          <w:ilvl w:val="0"/>
          <w:numId w:val="18"/>
        </w:numPr>
        <w:spacing w:before="120" w:after="120"/>
        <w:ind w:left="425" w:hanging="426"/>
        <w:contextualSpacing w:val="0"/>
        <w:rPr>
          <w:del w:id="48" w:author="pripomienky" w:date="2016-02-18T11:25:00Z"/>
        </w:rPr>
        <w:pPrChange w:id="49" w:author="pripomienky" w:date="2016-02-18T11:25:00Z">
          <w:pPr>
            <w:pStyle w:val="SRKNorm"/>
            <w:numPr>
              <w:numId w:val="18"/>
            </w:numPr>
            <w:spacing w:before="120" w:after="120"/>
            <w:ind w:left="426" w:hanging="426"/>
            <w:contextualSpacing w:val="0"/>
          </w:pPr>
        </w:pPrChange>
      </w:pPr>
      <w:moveFromRangeStart w:id="50" w:author="pripomienky" w:date="2016-02-18T11:25:00Z" w:name="move443558051"/>
      <w:moveFrom w:id="51" w:author="pripomienky" w:date="2016-02-18T11:25:00Z">
        <w:r w:rsidDel="00C70E2E">
          <w:t>V prípade štrukturálnych fondov, ak sa činnosti projektov TP týkajú rozvinutejšieho</w:t>
        </w:r>
        <w:r w:rsidR="000E0FC8" w:rsidDel="00C70E2E">
          <w:t xml:space="preserve"> regiónu</w:t>
        </w:r>
        <w:r w:rsidDel="00C70E2E">
          <w:t xml:space="preserve"> aj menej rozvinutých regiónov pre cieľ Investovanie do rastu a zamestnanosti, výdavky projektov TP sa môžu využiť v rámci prioritnej osi kombinovane pre rôzne kategórie regiónov (ak je tak stanovené v operačnom programe</w:t>
        </w:r>
        <w:r w:rsidDel="00C70E2E">
          <w:rPr>
            <w:rStyle w:val="Odkaznapoznmkupodiarou"/>
          </w:rPr>
          <w:footnoteReference w:id="9"/>
        </w:r>
        <w:r w:rsidDel="00C70E2E">
          <w:t>) a môžu sa prideliť na</w:t>
        </w:r>
        <w:r w:rsidR="00475F6C" w:rsidDel="00C70E2E">
          <w:t> </w:t>
        </w:r>
        <w:r w:rsidDel="00C70E2E">
          <w:t xml:space="preserve">pomernom základe. Pomerný základ vypočíta RO v zmysle článku 119, odseku 4 všeobecného nariadenia ako podiel prostriedkov, pridelených v rámci kategórie menej rozvinutých regiónov a rozvinutejšieho regiónu na pridelených štrukturálnych fondoch v rámci cieľa Investovanie do rastu a zamestnanosti. </w:t>
        </w:r>
      </w:moveFrom>
      <w:moveFromRangeEnd w:id="50"/>
    </w:p>
    <w:p w:rsidR="00475F6C" w:rsidRPr="00C70E2E" w:rsidDel="00C70E2E" w:rsidRDefault="00475F6C">
      <w:pPr>
        <w:pStyle w:val="Odsekzoznamu1"/>
        <w:spacing w:before="120" w:after="120"/>
        <w:ind w:left="425"/>
        <w:contextualSpacing w:val="0"/>
        <w:jc w:val="both"/>
        <w:rPr>
          <w:del w:id="54" w:author="pripomienky" w:date="2016-02-18T11:24:00Z"/>
          <w:b/>
        </w:rPr>
      </w:pPr>
      <w:del w:id="55" w:author="pripomienky" w:date="2016-02-18T11:24:00Z">
        <w:r w:rsidRPr="00C70E2E" w:rsidDel="00C70E2E">
          <w:rPr>
            <w:b/>
          </w:rPr>
          <w:delText>Presný popis a vysvetlenie uplatnenia tohto bodu metodického pokynu pre jednotlivé fondy a kombinácie kategórií regiónov vydá CKO formou metodického výkladu.</w:delText>
        </w:r>
      </w:del>
    </w:p>
    <w:p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ins w:id="56" w:author="pripomienky" w:date="2016-02-18T13:42:00Z">
        <w:r w:rsidR="000A007F">
          <w:t xml:space="preserve"> </w:t>
        </w:r>
      </w:ins>
      <w:r>
        <w:t>1.</w:t>
      </w:r>
      <w:ins w:id="57" w:author="pripomienky" w:date="2016-02-18T13:42:00Z">
        <w:r w:rsidR="000A007F">
          <w:t xml:space="preserve"> </w:t>
        </w:r>
      </w:ins>
      <w:r>
        <w:t>2014, v prípade Iniciatívy na</w:t>
      </w:r>
      <w:del w:id="58" w:author="pripomienky" w:date="2016-02-18T13:42:00Z">
        <w:r w:rsidDel="000A007F">
          <w:delText xml:space="preserve"> </w:delText>
        </w:r>
      </w:del>
      <w:ins w:id="59" w:author="pripomienky" w:date="2016-02-18T13:42:00Z">
        <w:r w:rsidR="000A007F">
          <w:t> </w:t>
        </w:r>
      </w:ins>
      <w:r>
        <w:t>podporu zamestnanosti mladých od 1.</w:t>
      </w:r>
      <w:ins w:id="60" w:author="pripomienky" w:date="2016-02-18T13:42:00Z">
        <w:r w:rsidR="000A007F">
          <w:t xml:space="preserve"> </w:t>
        </w:r>
      </w:ins>
      <w:r>
        <w:t>9.</w:t>
      </w:r>
      <w:ins w:id="61" w:author="pripomienky" w:date="2016-02-18T13:42:00Z">
        <w:r w:rsidR="000A007F">
          <w:t xml:space="preserve"> </w:t>
        </w:r>
      </w:ins>
      <w:r>
        <w:t>2013.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>, nadobudnutý v rámci projektu</w:t>
      </w:r>
      <w:r>
        <w:t xml:space="preserve"> v prípade, ak to RO požaduje. </w:t>
      </w:r>
    </w:p>
    <w:p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0"/>
      </w:r>
      <w:r w:rsidRPr="00E60766">
        <w:rPr>
          <w:sz w:val="24"/>
          <w:szCs w:val="24"/>
        </w:rPr>
        <w:t xml:space="preserve"> preukazuje oprávnenosť 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1"/>
      </w:r>
      <w:r w:rsidRPr="00E60766">
        <w:rPr>
          <w:sz w:val="24"/>
          <w:szCs w:val="24"/>
        </w:rPr>
        <w:t>: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ins w:id="64" w:author="pripomienky" w:date="2016-02-18T13:45:00Z">
        <w:r w:rsidR="000A007F">
          <w:t xml:space="preserve"> </w:t>
        </w:r>
      </w:ins>
      <w:r w:rsidR="00536BD4" w:rsidRPr="00E60766">
        <w:t>7. – 15.</w:t>
      </w:r>
      <w:ins w:id="65" w:author="pripomienky" w:date="2016-02-18T13:45:00Z">
        <w:r w:rsidR="000A007F">
          <w:t xml:space="preserve"> </w:t>
        </w:r>
      </w:ins>
      <w:r w:rsidR="00536BD4" w:rsidRPr="00E60766">
        <w:t>7.</w:t>
      </w:r>
      <w:ins w:id="66" w:author="pripomienky" w:date="2016-02-18T13:45:00Z">
        <w:r w:rsidR="000A007F">
          <w:t xml:space="preserve"> </w:t>
        </w:r>
      </w:ins>
      <w:r w:rsidR="00536BD4" w:rsidRPr="00E60766">
        <w:t>2015, resp. 30</w:t>
      </w:r>
      <w:ins w:id="67" w:author="pripomienky" w:date="2016-02-18T13:45:00Z">
        <w:r w:rsidR="000A007F">
          <w:t xml:space="preserve"> </w:t>
        </w:r>
      </w:ins>
      <w:r w:rsidR="00536BD4" w:rsidRPr="00E60766">
        <w:t>% pracovného času)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>opis činností zamestnanca v rozsahu tabuľky č. 1, časť „Procesy“ Metodického pokynu CKO č. 22 k tvorbe organizačnej štruktúry a štandardizovaných pozícií RO/SO zapojených do implementácie EŠIF v programovom období 2014 – 2020</w:t>
      </w:r>
      <w:r w:rsidR="00536BD4">
        <w:t>. V prípade, ak nejde o štandardizovanú pozíciu v zmysle Metodického pokynu CKO č.</w:t>
      </w:r>
      <w:del w:id="68" w:author="pripomienky" w:date="2016-02-18T13:48:00Z">
        <w:r w:rsidR="00536BD4" w:rsidDel="00F9243E">
          <w:delText xml:space="preserve"> </w:delText>
        </w:r>
      </w:del>
      <w:ins w:id="69" w:author="pripomienky" w:date="2016-02-18T13:48:00Z">
        <w:r w:rsidR="00F9243E">
          <w:t> </w:t>
        </w:r>
      </w:ins>
      <w:r w:rsidR="00536BD4">
        <w:t>22, uvedie sa popis v obdobnom rozsahu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>odpis štatutárneho orgánu</w:t>
      </w:r>
      <w:r w:rsidR="0025302A">
        <w:rPr>
          <w:rStyle w:val="Odkaznapoznmkupodiarou"/>
        </w:rPr>
        <w:footnoteReference w:id="12"/>
      </w:r>
      <w:r w:rsidR="00536BD4" w:rsidRPr="00E60766">
        <w:t>, alebo vedúceho zamestnanca, určeného v manuáli procedúr.</w:t>
      </w:r>
    </w:p>
    <w:p w:rsidR="00536BD4" w:rsidRDefault="00536BD4" w:rsidP="00F2666A">
      <w:pPr>
        <w:spacing w:before="120" w:after="120"/>
        <w:ind w:left="426"/>
        <w:jc w:val="both"/>
        <w:rPr>
          <w:ins w:id="71" w:author="pripomienky" w:date="2016-02-18T11:25:00Z"/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:rsidR="00C70E2E" w:rsidRPr="003F397F" w:rsidRDefault="00C70E2E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ins w:id="72" w:author="pripomienky" w:date="2016-02-18T11:28:00Z"/>
          <w:lang w:eastAsia="en-AU"/>
        </w:rPr>
        <w:pPrChange w:id="73" w:author="pripomienky" w:date="2016-02-18T11:25:00Z">
          <w:pPr>
            <w:spacing w:before="120" w:after="120"/>
            <w:ind w:left="426"/>
            <w:jc w:val="both"/>
          </w:pPr>
        </w:pPrChange>
      </w:pPr>
      <w:moveToRangeStart w:id="74" w:author="pripomienky" w:date="2016-02-18T11:25:00Z" w:name="move443558051"/>
      <w:moveTo w:id="75" w:author="pripomienky" w:date="2016-02-18T11:25:00Z">
        <w:r w:rsidRPr="003F397F">
          <w:rPr>
            <w:sz w:val="24"/>
            <w:szCs w:val="24"/>
            <w:rPrChange w:id="76" w:author="pripomienky" w:date="2016-02-18T11:33:00Z">
              <w:rPr/>
            </w:rPrChange>
          </w:rPr>
          <w:t xml:space="preserve">V prípade štrukturálnych fondov, ak sa </w:t>
        </w:r>
        <w:del w:id="77" w:author="pripomienky" w:date="2016-02-18T11:26:00Z">
          <w:r w:rsidRPr="003F397F" w:rsidDel="00C70E2E">
            <w:rPr>
              <w:sz w:val="24"/>
              <w:szCs w:val="24"/>
              <w:rPrChange w:id="78" w:author="pripomienky" w:date="2016-02-18T11:33:00Z">
                <w:rPr/>
              </w:rPrChange>
            </w:rPr>
            <w:delText xml:space="preserve">činnosti </w:delText>
          </w:r>
        </w:del>
        <w:r w:rsidRPr="003F397F">
          <w:rPr>
            <w:sz w:val="24"/>
            <w:szCs w:val="24"/>
            <w:rPrChange w:id="79" w:author="pripomienky" w:date="2016-02-18T11:33:00Z">
              <w:rPr/>
            </w:rPrChange>
          </w:rPr>
          <w:t>projekt</w:t>
        </w:r>
        <w:del w:id="80" w:author="pripomienky" w:date="2016-02-18T11:26:00Z">
          <w:r w:rsidRPr="003F397F" w:rsidDel="00C70E2E">
            <w:rPr>
              <w:sz w:val="24"/>
              <w:szCs w:val="24"/>
              <w:rPrChange w:id="81" w:author="pripomienky" w:date="2016-02-18T11:33:00Z">
                <w:rPr/>
              </w:rPrChange>
            </w:rPr>
            <w:delText>ov</w:delText>
          </w:r>
        </w:del>
      </w:moveTo>
      <w:ins w:id="82" w:author="pripomienky" w:date="2016-02-18T11:26:00Z">
        <w:r w:rsidRPr="003F397F">
          <w:rPr>
            <w:sz w:val="24"/>
            <w:szCs w:val="24"/>
            <w:rPrChange w:id="83" w:author="pripomienky" w:date="2016-02-18T11:33:00Z">
              <w:rPr/>
            </w:rPrChange>
          </w:rPr>
          <w:t>y</w:t>
        </w:r>
      </w:ins>
      <w:moveTo w:id="84" w:author="pripomienky" w:date="2016-02-18T11:25:00Z">
        <w:r w:rsidRPr="003F397F">
          <w:rPr>
            <w:sz w:val="24"/>
            <w:szCs w:val="24"/>
            <w:rPrChange w:id="85" w:author="pripomienky" w:date="2016-02-18T11:33:00Z">
              <w:rPr/>
            </w:rPrChange>
          </w:rPr>
          <w:t xml:space="preserve"> TP týkajú rozvinutejšieho regiónu aj menej rozvinutých regiónov pre cieľ Investovanie do rastu a zamestnanosti, výdavky projektov TP sa</w:t>
        </w:r>
        <w:del w:id="86" w:author="pripomienky" w:date="2016-02-18T11:26:00Z">
          <w:r w:rsidRPr="003F397F" w:rsidDel="00C70E2E">
            <w:rPr>
              <w:sz w:val="24"/>
              <w:szCs w:val="24"/>
              <w:rPrChange w:id="87" w:author="pripomienky" w:date="2016-02-18T11:33:00Z">
                <w:rPr/>
              </w:rPrChange>
            </w:rPr>
            <w:delText xml:space="preserve"> môžu</w:delText>
          </w:r>
        </w:del>
        <w:r w:rsidRPr="003F397F">
          <w:rPr>
            <w:sz w:val="24"/>
            <w:szCs w:val="24"/>
            <w:rPrChange w:id="88" w:author="pripomienky" w:date="2016-02-18T11:33:00Z">
              <w:rPr/>
            </w:rPrChange>
          </w:rPr>
          <w:t xml:space="preserve"> využ</w:t>
        </w:r>
      </w:moveTo>
      <w:ins w:id="89" w:author="pripomienky" w:date="2016-02-18T11:27:00Z">
        <w:r w:rsidR="00F85C7D" w:rsidRPr="003F397F">
          <w:rPr>
            <w:sz w:val="24"/>
            <w:szCs w:val="24"/>
            <w:rPrChange w:id="90" w:author="pripomienky" w:date="2016-02-18T11:33:00Z">
              <w:rPr/>
            </w:rPrChange>
          </w:rPr>
          <w:t>i</w:t>
        </w:r>
      </w:ins>
      <w:moveTo w:id="91" w:author="pripomienky" w:date="2016-02-18T11:25:00Z">
        <w:del w:id="92" w:author="pripomienky" w:date="2016-02-18T11:26:00Z">
          <w:r w:rsidRPr="003F397F" w:rsidDel="00C70E2E">
            <w:rPr>
              <w:sz w:val="24"/>
              <w:szCs w:val="24"/>
              <w:rPrChange w:id="93" w:author="pripomienky" w:date="2016-02-18T11:33:00Z">
                <w:rPr/>
              </w:rPrChange>
            </w:rPr>
            <w:delText>iť</w:delText>
          </w:r>
        </w:del>
      </w:moveTo>
      <w:ins w:id="94" w:author="pripomienky" w:date="2016-02-18T11:26:00Z">
        <w:r w:rsidRPr="003F397F">
          <w:rPr>
            <w:sz w:val="24"/>
            <w:szCs w:val="24"/>
            <w:rPrChange w:id="95" w:author="pripomienky" w:date="2016-02-18T11:33:00Z">
              <w:rPr/>
            </w:rPrChange>
          </w:rPr>
          <w:t>jú</w:t>
        </w:r>
      </w:ins>
      <w:moveTo w:id="96" w:author="pripomienky" w:date="2016-02-18T11:25:00Z">
        <w:r w:rsidRPr="003F397F">
          <w:rPr>
            <w:sz w:val="24"/>
            <w:szCs w:val="24"/>
            <w:rPrChange w:id="97" w:author="pripomienky" w:date="2016-02-18T11:33:00Z">
              <w:rPr/>
            </w:rPrChange>
          </w:rPr>
          <w:t xml:space="preserve"> v rámci prioritnej osi kombinovane pre rôzne kategórie regiónov (ak je tak stanovené v operačnom programe</w:t>
        </w:r>
        <w:del w:id="98" w:author="pripomienky" w:date="2016-02-18T11:27:00Z">
          <w:r w:rsidRPr="003F397F" w:rsidDel="00F85C7D">
            <w:rPr>
              <w:rStyle w:val="Odkaznapoznmkupodiarou"/>
              <w:sz w:val="24"/>
              <w:szCs w:val="24"/>
              <w:rPrChange w:id="99" w:author="pripomienky" w:date="2016-02-18T11:33:00Z">
                <w:rPr>
                  <w:rStyle w:val="Odkaznapoznmkupodiarou"/>
                </w:rPr>
              </w:rPrChange>
            </w:rPr>
            <w:footnoteReference w:id="13"/>
          </w:r>
        </w:del>
        <w:r w:rsidRPr="003F397F">
          <w:rPr>
            <w:sz w:val="24"/>
            <w:szCs w:val="24"/>
            <w:rPrChange w:id="104" w:author="pripomienky" w:date="2016-02-18T11:33:00Z">
              <w:rPr/>
            </w:rPrChange>
          </w:rPr>
          <w:t>) a</w:t>
        </w:r>
        <w:del w:id="105" w:author="pripomienky" w:date="2016-02-18T11:27:00Z">
          <w:r w:rsidRPr="003F397F" w:rsidDel="00F85C7D">
            <w:rPr>
              <w:sz w:val="24"/>
              <w:szCs w:val="24"/>
              <w:rPrChange w:id="106" w:author="pripomienky" w:date="2016-02-18T11:33:00Z">
                <w:rPr/>
              </w:rPrChange>
            </w:rPr>
            <w:delText> môžu sa</w:delText>
          </w:r>
        </w:del>
        <w:r w:rsidRPr="003F397F">
          <w:rPr>
            <w:sz w:val="24"/>
            <w:szCs w:val="24"/>
            <w:rPrChange w:id="107" w:author="pripomienky" w:date="2016-02-18T11:33:00Z">
              <w:rPr/>
            </w:rPrChange>
          </w:rPr>
          <w:t xml:space="preserve"> prideli</w:t>
        </w:r>
        <w:del w:id="108" w:author="pripomienky" w:date="2016-02-18T11:27:00Z">
          <w:r w:rsidRPr="003F397F" w:rsidDel="00F85C7D">
            <w:rPr>
              <w:sz w:val="24"/>
              <w:szCs w:val="24"/>
              <w:rPrChange w:id="109" w:author="pripomienky" w:date="2016-02-18T11:33:00Z">
                <w:rPr/>
              </w:rPrChange>
            </w:rPr>
            <w:delText>ť</w:delText>
          </w:r>
        </w:del>
      </w:moveTo>
      <w:ins w:id="110" w:author="pripomienky" w:date="2016-02-18T11:27:00Z">
        <w:r w:rsidR="00F85C7D" w:rsidRPr="003F397F">
          <w:rPr>
            <w:sz w:val="24"/>
            <w:szCs w:val="24"/>
            <w:rPrChange w:id="111" w:author="pripomienky" w:date="2016-02-18T11:33:00Z">
              <w:rPr/>
            </w:rPrChange>
          </w:rPr>
          <w:t>a sa</w:t>
        </w:r>
      </w:ins>
      <w:moveTo w:id="112" w:author="pripomienky" w:date="2016-02-18T11:25:00Z">
        <w:r w:rsidRPr="003F397F">
          <w:rPr>
            <w:sz w:val="24"/>
            <w:szCs w:val="24"/>
            <w:rPrChange w:id="113" w:author="pripomienky" w:date="2016-02-18T11:33:00Z">
              <w:rPr/>
            </w:rPrChange>
          </w:rPr>
          <w:t xml:space="preserve"> na pomernom základe. Pomerný základ vypočíta RO v zmysle článku 119, odseku 4 všeobecného nariadenia ako podiel prostriedkov</w:t>
        </w:r>
      </w:moveTo>
      <w:ins w:id="114" w:author="pripomienky" w:date="2016-02-18T11:27:00Z">
        <w:r w:rsidR="00F85C7D" w:rsidRPr="003F397F">
          <w:rPr>
            <w:sz w:val="24"/>
            <w:szCs w:val="24"/>
            <w:rPrChange w:id="115" w:author="pripomienky" w:date="2016-02-18T11:33:00Z">
              <w:rPr/>
            </w:rPrChange>
          </w:rPr>
          <w:t xml:space="preserve"> pridelených členskému štátu</w:t>
        </w:r>
      </w:ins>
      <w:moveTo w:id="116" w:author="pripomienky" w:date="2016-02-18T11:25:00Z">
        <w:del w:id="117" w:author="pripomienky" w:date="2016-02-18T11:27:00Z">
          <w:r w:rsidRPr="003F397F" w:rsidDel="00F85C7D">
            <w:rPr>
              <w:sz w:val="24"/>
              <w:szCs w:val="24"/>
              <w:rPrChange w:id="118" w:author="pripomienky" w:date="2016-02-18T11:33:00Z">
                <w:rPr/>
              </w:rPrChange>
            </w:rPr>
            <w:delText>, pridelených</w:delText>
          </w:r>
        </w:del>
        <w:r w:rsidRPr="003F397F">
          <w:rPr>
            <w:sz w:val="24"/>
            <w:szCs w:val="24"/>
            <w:rPrChange w:id="119" w:author="pripomienky" w:date="2016-02-18T11:33:00Z">
              <w:rPr/>
            </w:rPrChange>
          </w:rPr>
          <w:t xml:space="preserve"> v rámci kategórie menej rozvinutých regiónov a rozvinutejšieho regiónu na</w:t>
        </w:r>
        <w:del w:id="120" w:author="pripomienky" w:date="2016-02-18T11:25:00Z">
          <w:r w:rsidRPr="003F397F" w:rsidDel="00C70E2E">
            <w:rPr>
              <w:sz w:val="24"/>
              <w:szCs w:val="24"/>
              <w:rPrChange w:id="121" w:author="pripomienky" w:date="2016-02-18T11:33:00Z">
                <w:rPr/>
              </w:rPrChange>
            </w:rPr>
            <w:delText xml:space="preserve"> </w:delText>
          </w:r>
        </w:del>
      </w:moveTo>
      <w:ins w:id="122" w:author="pripomienky" w:date="2016-02-18T11:25:00Z">
        <w:r w:rsidRPr="003F397F">
          <w:rPr>
            <w:sz w:val="24"/>
            <w:szCs w:val="24"/>
            <w:rPrChange w:id="123" w:author="pripomienky" w:date="2016-02-18T11:33:00Z">
              <w:rPr/>
            </w:rPrChange>
          </w:rPr>
          <w:t> </w:t>
        </w:r>
      </w:ins>
      <w:moveTo w:id="124" w:author="pripomienky" w:date="2016-02-18T11:25:00Z">
        <w:r w:rsidRPr="003F397F">
          <w:rPr>
            <w:sz w:val="24"/>
            <w:szCs w:val="24"/>
            <w:rPrChange w:id="125" w:author="pripomienky" w:date="2016-02-18T11:33:00Z">
              <w:rPr/>
            </w:rPrChange>
          </w:rPr>
          <w:t>pridelených štrukturálnych fondoch v rámci cieľa Investovanie do rastu a zamestnanosti.</w:t>
        </w:r>
      </w:moveTo>
      <w:moveToRangeEnd w:id="74"/>
    </w:p>
    <w:p w:rsidR="00F85C7D" w:rsidRDefault="00F85C7D" w:rsidP="00F85C7D">
      <w:pPr>
        <w:pStyle w:val="SRKNorm"/>
        <w:numPr>
          <w:ilvl w:val="0"/>
          <w:numId w:val="0"/>
        </w:numPr>
        <w:spacing w:before="120" w:after="120"/>
        <w:ind w:left="426"/>
        <w:contextualSpacing w:val="0"/>
        <w:rPr>
          <w:ins w:id="126" w:author="pripomienky" w:date="2016-02-18T11:28:00Z"/>
        </w:rPr>
      </w:pPr>
      <w:ins w:id="127" w:author="pripomienky" w:date="2016-02-18T11:28:00Z">
        <w:r>
          <w:t>Na výpočet RO použije nasledujúce sumy:</w:t>
        </w:r>
      </w:ins>
    </w:p>
    <w:p w:rsidR="00F85C7D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  <w:rPr>
          <w:ins w:id="128" w:author="pripomienky" w:date="2016-02-18T11:28:00Z"/>
        </w:rPr>
      </w:pPr>
      <w:ins w:id="129" w:author="pripomienky" w:date="2016-02-18T11:28:00Z">
        <w:r>
          <w:t xml:space="preserve">štrukturálne fondy, pridelené v rámci cieľa Investovanie do rastu a zamestnanosti: 9 527 890 462,- € </w:t>
        </w:r>
      </w:ins>
    </w:p>
    <w:p w:rsidR="00F85C7D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  <w:rPr>
          <w:ins w:id="130" w:author="pripomienky" w:date="2016-02-18T11:28:00Z"/>
        </w:rPr>
      </w:pPr>
      <w:ins w:id="131" w:author="pripomienky" w:date="2016-02-18T11:28:00Z">
        <w:r>
          <w:t>prostriedky, pridelené v rámci cieľa Investovanie do rastu a zamestnanosti pre menej rozvinuté regióny: 9 199 151 642,- €</w:t>
        </w:r>
      </w:ins>
    </w:p>
    <w:p w:rsidR="00F85C7D" w:rsidRPr="00C7533C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  <w:rPr>
          <w:ins w:id="132" w:author="pripomienky" w:date="2016-02-18T11:28:00Z"/>
        </w:rPr>
      </w:pPr>
      <w:ins w:id="133" w:author="pripomienky" w:date="2016-02-18T11:28:00Z">
        <w:r>
          <w:t>prostriedky, pridelené v rámci cieľa Investovanie do rastu a zamestnanosti pre rozvinutejší región: 328 738 820,- €.</w:t>
        </w:r>
      </w:ins>
    </w:p>
    <w:p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  <w:rPr>
          <w:ins w:id="134" w:author="pripomienky" w:date="2016-02-18T11:28:00Z"/>
        </w:rPr>
      </w:pPr>
      <w:ins w:id="135" w:author="pripomienky" w:date="2016-02-18T11:28:00Z">
        <w:r w:rsidRPr="005E4EFA">
          <w:t>V prípade, ak sú op</w:t>
        </w:r>
        <w:r>
          <w:t>erácie</w:t>
        </w:r>
        <w:r w:rsidRPr="005E4EFA">
          <w:t xml:space="preserve"> techni</w:t>
        </w:r>
        <w:r>
          <w:t>c</w:t>
        </w:r>
        <w:r w:rsidRPr="005E4EFA">
          <w:t>kej pomoci financované zo štrukturálnych fondov, ale v</w:t>
        </w:r>
        <w:r>
          <w:t> </w:t>
        </w:r>
        <w:r w:rsidRPr="005E4EFA">
          <w:t>rámci príslušného programu sa implementujú operácie financované aj z Kohézneho fondu, technická pomoc sa taktiež rozdelí na pomernom základe v zmysle článku 119 odsek 4</w:t>
        </w:r>
        <w:r>
          <w:rPr>
            <w:rStyle w:val="Odkaznapoznmkupodiarou"/>
          </w:rPr>
          <w:footnoteReference w:id="14"/>
        </w:r>
        <w:r>
          <w:t xml:space="preserve">. </w:t>
        </w:r>
      </w:ins>
    </w:p>
    <w:p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  <w:rPr>
          <w:ins w:id="138" w:author="pripomienky" w:date="2016-02-18T11:28:00Z"/>
        </w:rPr>
      </w:pPr>
      <w:ins w:id="139" w:author="pripomienky" w:date="2016-02-18T11:28:00Z">
        <w:r>
          <w:lastRenderedPageBreak/>
          <w:t>V zmysle článku 119 odsek 4 všeobecného nariadenia sa prostriedky technickej pomoci môžu prideliť na pomernom základe iba v prípade, ak sa operácie týkajú viac ako jednej kategórie regiónu. Ak sa operácie technickej pomoci týkajú iba jednej kategórie regiónu, projekty technickej pomoci musia byť financované z alokácie tejto konkrétnej kategórie regiónu.</w:t>
        </w:r>
      </w:ins>
    </w:p>
    <w:p w:rsidR="00F85C7D" w:rsidRDefault="00F85C7D" w:rsidP="00F85C7D">
      <w:pPr>
        <w:pStyle w:val="Odsekzoznamu"/>
        <w:spacing w:before="120" w:after="120"/>
        <w:ind w:left="426"/>
        <w:contextualSpacing w:val="0"/>
        <w:jc w:val="both"/>
        <w:rPr>
          <w:ins w:id="140" w:author="pripomienky" w:date="2016-02-18T11:28:00Z"/>
        </w:rPr>
      </w:pPr>
      <w:ins w:id="141" w:author="pripomienky" w:date="2016-02-18T11:28:00Z">
        <w:r>
          <w:t>V praxi sa posudzujú operácie konkrétneho prijímateľa projektu TP (neposudzujú sa činnosti jednotlivých pracovníkov prijímateľa TP) – ak prijímateľ implementuje opatrenia v rámci obidvoch kategórií regiónu operačného programu, finančné prostriedky na projekt TP sú pridelené na pomernom základe.</w:t>
        </w:r>
      </w:ins>
    </w:p>
    <w:p w:rsidR="00F85C7D" w:rsidRPr="003F397F" w:rsidRDefault="00F85C7D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  <w:pPrChange w:id="142" w:author="pripomienky" w:date="2016-02-18T11:25:00Z">
          <w:pPr>
            <w:spacing w:before="120" w:after="120"/>
            <w:ind w:left="426"/>
            <w:jc w:val="both"/>
          </w:pPr>
        </w:pPrChange>
      </w:pPr>
      <w:ins w:id="143" w:author="pripomienky" w:date="2016-02-18T11:28:00Z">
        <w:r w:rsidRPr="003F397F">
          <w:rPr>
            <w:sz w:val="24"/>
            <w:szCs w:val="24"/>
            <w:rPrChange w:id="144" w:author="pripomienky" w:date="2016-02-18T11:35:00Z">
              <w:rPr/>
            </w:rPrChange>
          </w:rPr>
          <w:t>Ak je alokácia v operačnom programe stanovená iba na menej rozvinuté regióny, ale v rámci operačného programu budú podporované operácie v Bratislavskom samosprávnom kraji iba zo zdrojov SR, časť operácie na zabezpečenie implementácie tejto pomoci v BSK musí byť hradená zo zdrojov SR. Na výpočet tejto časti sa použije alokačné kritérium – pomer sa vypočíta ako percentuálny podiel z príspevku EÚ na „</w:t>
        </w:r>
        <w:proofErr w:type="spellStart"/>
        <w:r w:rsidRPr="003F397F">
          <w:rPr>
            <w:sz w:val="24"/>
            <w:szCs w:val="24"/>
            <w:rPrChange w:id="145" w:author="pripomienky" w:date="2016-02-18T11:35:00Z">
              <w:rPr/>
            </w:rPrChange>
          </w:rPr>
          <w:t>tématické</w:t>
        </w:r>
        <w:proofErr w:type="spellEnd"/>
        <w:r w:rsidRPr="003F397F">
          <w:rPr>
            <w:rStyle w:val="Odkaznapoznmkupodiarou"/>
            <w:sz w:val="24"/>
            <w:szCs w:val="24"/>
            <w:rPrChange w:id="146" w:author="pripomienky" w:date="2016-02-18T11:35:00Z">
              <w:rPr>
                <w:rStyle w:val="Odkaznapoznmkupodiarou"/>
              </w:rPr>
            </w:rPrChange>
          </w:rPr>
          <w:footnoteReference w:id="15"/>
        </w:r>
        <w:r w:rsidRPr="003F397F">
          <w:rPr>
            <w:sz w:val="24"/>
            <w:szCs w:val="24"/>
            <w:rPrChange w:id="149" w:author="pripomienky" w:date="2016-02-18T11:35:00Z">
              <w:rPr/>
            </w:rPrChange>
          </w:rPr>
          <w:t>“ operácie pre jednotlivé kategórie regiónov vo vzťahu k celkovému príspevku EÚ a SR na „</w:t>
        </w:r>
        <w:proofErr w:type="spellStart"/>
        <w:r w:rsidRPr="003F397F">
          <w:rPr>
            <w:sz w:val="24"/>
            <w:szCs w:val="24"/>
            <w:rPrChange w:id="150" w:author="pripomienky" w:date="2016-02-18T11:35:00Z">
              <w:rPr/>
            </w:rPrChange>
          </w:rPr>
          <w:t>tématické</w:t>
        </w:r>
        <w:proofErr w:type="spellEnd"/>
        <w:r w:rsidRPr="003F397F">
          <w:rPr>
            <w:sz w:val="24"/>
            <w:szCs w:val="24"/>
            <w:rPrChange w:id="151" w:author="pripomienky" w:date="2016-02-18T11:35:00Z">
              <w:rPr/>
            </w:rPrChange>
          </w:rPr>
          <w:t>“ operácie</w:t>
        </w:r>
        <w:r w:rsidRPr="003F397F">
          <w:rPr>
            <w:rStyle w:val="Odkaznapoznmkupodiarou"/>
            <w:sz w:val="24"/>
            <w:szCs w:val="24"/>
            <w:rPrChange w:id="152" w:author="pripomienky" w:date="2016-02-18T11:35:00Z">
              <w:rPr>
                <w:rStyle w:val="Odkaznapoznmkupodiarou"/>
              </w:rPr>
            </w:rPrChange>
          </w:rPr>
          <w:footnoteReference w:id="16"/>
        </w:r>
        <w:r w:rsidRPr="003F397F">
          <w:rPr>
            <w:sz w:val="24"/>
            <w:szCs w:val="24"/>
            <w:rPrChange w:id="155" w:author="pripomienky" w:date="2016-02-18T11:35:00Z">
              <w:rPr/>
            </w:rPrChange>
          </w:rPr>
          <w:t>.</w:t>
        </w:r>
      </w:ins>
    </w:p>
    <w:p w:rsidR="00536BD4" w:rsidRDefault="00536BD4" w:rsidP="00FD211D">
      <w:pPr>
        <w:pStyle w:val="MPCKO1"/>
      </w:pPr>
      <w:bookmarkStart w:id="156" w:name="_Toc443559046"/>
      <w:r>
        <w:t>5 Použité skratky a pojmy</w:t>
      </w:r>
      <w:bookmarkEnd w:id="156"/>
    </w:p>
    <w:p w:rsidR="00536BD4" w:rsidRDefault="00536BD4" w:rsidP="000C1201">
      <w:pPr>
        <w:spacing w:after="120"/>
        <w:jc w:val="both"/>
      </w:pPr>
      <w:r w:rsidRPr="00222A7E">
        <w:rPr>
          <w:b/>
        </w:rPr>
        <w:t>Európske štrukturálne a investičné fondy</w:t>
      </w:r>
      <w:r>
        <w:rPr>
          <w:rStyle w:val="Odkaznapoznmkupodiarou"/>
          <w:b/>
        </w:rPr>
        <w:footnoteReference w:id="17"/>
      </w:r>
      <w:r w:rsidRPr="00222A7E">
        <w:rPr>
          <w:b/>
        </w:rPr>
        <w:t xml:space="preserve"> </w:t>
      </w:r>
      <w:r w:rsidRPr="00222A7E">
        <w:t>alebo</w:t>
      </w:r>
      <w:r w:rsidRPr="00222A7E">
        <w:rPr>
          <w:b/>
        </w:rPr>
        <w:t xml:space="preserve"> EŠIF </w:t>
      </w:r>
      <w:r w:rsidRPr="00222A7E">
        <w:t>– spoločné označenie pre Európsky fond regionálneho rozvoja, Európsky sociálny fond, Kohézny fond, Európsky poľnohospodársky fond pre rozvoj vidieka a Európsky námorný a rybársky fond</w:t>
      </w:r>
      <w:r>
        <w:t>.</w:t>
      </w:r>
    </w:p>
    <w:p w:rsidR="00536BD4" w:rsidRDefault="00536BD4" w:rsidP="000C1201">
      <w:pPr>
        <w:spacing w:after="120"/>
        <w:jc w:val="both"/>
        <w:rPr>
          <w:b/>
        </w:rPr>
      </w:pPr>
      <w:r w:rsidRPr="00306A04">
        <w:rPr>
          <w:b/>
        </w:rPr>
        <w:t xml:space="preserve">Prijímateľ TP </w:t>
      </w:r>
      <w:r>
        <w:t xml:space="preserve">– prijímateľ, realizujúci projekt technickej pomoci. </w:t>
      </w:r>
      <w:r w:rsidR="007B38E7">
        <w:t>Na</w:t>
      </w:r>
      <w:r>
        <w:t xml:space="preserve"> účely tohto metodického pokynu sa ako prijímateľ TP označuje aj oprávnený žiadateľ o NFP v rámci vyzvania na projekt</w:t>
      </w:r>
      <w:r w:rsidR="001B7C75">
        <w:t>y</w:t>
      </w:r>
      <w:r>
        <w:t xml:space="preserve"> technickej pomoci. V prípade, ak je </w:t>
      </w:r>
      <w:r w:rsidR="007B38E7">
        <w:t>p</w:t>
      </w:r>
      <w:r>
        <w:t xml:space="preserve">oskytovateľ a prijímateľ v rámci projektu TP tá istá osoba, </w:t>
      </w:r>
      <w:r w:rsidR="00E75016">
        <w:t xml:space="preserve">v tomto metodickom pokyne </w:t>
      </w:r>
      <w:r w:rsidR="00605014">
        <w:t xml:space="preserve">sa </w:t>
      </w:r>
      <w:r w:rsidR="00E75016">
        <w:t xml:space="preserve">označuje </w:t>
      </w:r>
      <w:r>
        <w:t>ako prijímateľ TP samostatný útvar</w:t>
      </w:r>
      <w:r w:rsidR="00135ADD">
        <w:t xml:space="preserve">, </w:t>
      </w:r>
      <w:r w:rsidR="002867E8">
        <w:t>resp. zamestnanci</w:t>
      </w:r>
      <w:r>
        <w:t xml:space="preserve">, </w:t>
      </w:r>
      <w:r w:rsidR="002867E8">
        <w:t xml:space="preserve">zabezpečujúci funkciu prijímateľa TP, </w:t>
      </w:r>
      <w:r>
        <w:t>ktorý je v zmysle organizačného poriadku v pozícii žiadateľa/prijímateľa projektov technickej pomoci.</w:t>
      </w:r>
    </w:p>
    <w:p w:rsidR="00536BD4" w:rsidRDefault="00536BD4" w:rsidP="000C1201">
      <w:pPr>
        <w:spacing w:after="120"/>
        <w:jc w:val="both"/>
      </w:pPr>
      <w:r w:rsidRPr="002C241B">
        <w:rPr>
          <w:b/>
        </w:rPr>
        <w:t xml:space="preserve">Projekt </w:t>
      </w:r>
      <w:r>
        <w:rPr>
          <w:b/>
        </w:rPr>
        <w:t xml:space="preserve">technickej pomoci (projekt TP) </w:t>
      </w:r>
      <w:r>
        <w:t>–</w:t>
      </w:r>
      <w:r w:rsidRPr="002C241B">
        <w:t xml:space="preserve"> </w:t>
      </w:r>
      <w:r>
        <w:t xml:space="preserve">projekt, zameraný na podporovanie činností v zmysle článku 59 všeobecného nariadenia. </w:t>
      </w:r>
      <w:r w:rsidR="007B38E7">
        <w:t>Na</w:t>
      </w:r>
      <w:r>
        <w:t xml:space="preserve"> účely tohto metodického pokynu sa ako projekt TP označuje aj žiadosť o NFP predložená v rámci vyzvania na prípravu a predloženie projektu technickej pomoci.</w:t>
      </w:r>
      <w:ins w:id="157" w:author="pripomienky" w:date="2016-02-18T11:30:00Z">
        <w:r w:rsidR="00F85C7D">
          <w:t xml:space="preserve"> V prípade, ak sa v texte metodického pokynu používa v zmysle všeobecného nariadenia pojem „operácia“, myslí sa tým v zmysle zákona o príspevku z EŠIF pojem „projekt“.</w:t>
        </w:r>
      </w:ins>
    </w:p>
    <w:p w:rsidR="00536BD4" w:rsidRDefault="00536BD4" w:rsidP="00FD211D">
      <w:pPr>
        <w:jc w:val="both"/>
      </w:pPr>
    </w:p>
    <w:p w:rsidR="00536BD4" w:rsidRDefault="00536BD4" w:rsidP="00691955">
      <w:pPr>
        <w:jc w:val="both"/>
      </w:pPr>
      <w:r>
        <w:t>Ďalšie skratky a pojmy sú zadefinované v Systéme riadenia EŠIF.</w:t>
      </w:r>
    </w:p>
    <w:p w:rsidR="0002420F" w:rsidRDefault="0002420F" w:rsidP="0002420F">
      <w:pPr>
        <w:pStyle w:val="MPCKO1"/>
      </w:pPr>
      <w:r>
        <w:t xml:space="preserve"> </w:t>
      </w:r>
      <w:bookmarkStart w:id="158" w:name="_Toc443559047"/>
      <w:r>
        <w:t>Zoznam príloh</w:t>
      </w:r>
      <w:bookmarkEnd w:id="158"/>
    </w:p>
    <w:p w:rsidR="00536BD4" w:rsidRPr="001E3FFE" w:rsidRDefault="005C2A33" w:rsidP="00F2666A">
      <w:pPr>
        <w:pStyle w:val="Odsekzoznamu"/>
        <w:numPr>
          <w:ilvl w:val="0"/>
          <w:numId w:val="58"/>
        </w:numPr>
        <w:ind w:left="426" w:hanging="426"/>
        <w:jc w:val="both"/>
        <w:rPr>
          <w:i/>
          <w:color w:val="FF0000"/>
        </w:rPr>
      </w:pPr>
      <w:r>
        <w:t>Vyzvanie na projekty technickej pomoci</w:t>
      </w:r>
    </w:p>
    <w:sectPr w:rsidR="00536BD4" w:rsidRPr="001E3FFE" w:rsidSect="00623659">
      <w:headerReference w:type="default" r:id="rId32"/>
      <w:footerReference w:type="default" r:id="rId3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F1" w:rsidRDefault="00C76DF1" w:rsidP="00B948E0">
      <w:r>
        <w:separator/>
      </w:r>
    </w:p>
  </w:endnote>
  <w:endnote w:type="continuationSeparator" w:id="0">
    <w:p w:rsidR="00C76DF1" w:rsidRDefault="00C76DF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8B3A2A" wp14:editId="1743183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405410A" wp14:editId="589CD98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3D6BBB">
      <w:rPr>
        <w:noProof/>
      </w:rPr>
      <w:t>5</w:t>
    </w:r>
    <w:r w:rsidRPr="00CF60E2">
      <w:fldChar w:fldCharType="end"/>
    </w:r>
  </w:p>
  <w:p w:rsidR="00082B48" w:rsidRDefault="00082B4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F1" w:rsidRDefault="00C76DF1" w:rsidP="00B948E0">
      <w:r>
        <w:separator/>
      </w:r>
    </w:p>
  </w:footnote>
  <w:footnote w:type="continuationSeparator" w:id="0">
    <w:p w:rsidR="00C76DF1" w:rsidRDefault="00C76DF1" w:rsidP="00B948E0">
      <w:r>
        <w:continuationSeparator/>
      </w:r>
    </w:p>
  </w:footnote>
  <w:footnote w:id="1">
    <w:p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projekty, podporené z operačného programu Technická pomoc pre programové obdobie 2014 – 2020.</w:t>
      </w:r>
    </w:p>
  </w:footnote>
  <w:footnote w:id="2">
    <w:p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subjektov, zapojených do implementácie Európskeho poľnohospodárskeho fondu pre rozvoj vidieka.</w:t>
      </w:r>
    </w:p>
  </w:footnote>
  <w:footnote w:id="3">
    <w:p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4">
    <w:p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5">
    <w:p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6">
    <w:p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7">
    <w:p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8">
    <w:p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9">
    <w:p w:rsidR="00082B48" w:rsidDel="00C70E2E" w:rsidRDefault="00082B48" w:rsidP="00631294">
      <w:pPr>
        <w:pStyle w:val="Textpoznmkypodiarou"/>
        <w:jc w:val="both"/>
        <w:rPr>
          <w:del w:id="52" w:author="pripomienky" w:date="2016-02-18T11:25:00Z"/>
        </w:rPr>
      </w:pPr>
      <w:del w:id="53" w:author="pripomienky" w:date="2016-02-18T11:25:00Z">
        <w:r w:rsidDel="00C70E2E">
          <w:rPr>
            <w:rStyle w:val="Odkaznapoznmkupodiarou"/>
          </w:rPr>
          <w:footnoteRef/>
        </w:r>
        <w:r w:rsidDel="00C70E2E">
          <w:delText xml:space="preserve"> Ak je v operačnom programe stanovená technická pomoc v rámci konkrétnej prioritnej osi iba pre jednu kategóriu regiónu, výdavky sa nekombinujú.</w:delText>
        </w:r>
      </w:del>
    </w:p>
  </w:footnote>
  <w:footnote w:id="10">
    <w:p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1">
    <w:p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</w:t>
      </w:r>
      <w:proofErr w:type="spellStart"/>
      <w:r w:rsidRPr="004571D9">
        <w:t>trailu</w:t>
      </w:r>
      <w:proofErr w:type="spellEnd"/>
      <w:r w:rsidRPr="004571D9">
        <w:t xml:space="preserve">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 bude mať hradené mzdové výdavky pomerom, vychádzajúcim z pomeru alokáci</w:t>
      </w:r>
      <w:ins w:id="62" w:author="pripomienky" w:date="2016-02-18T11:29:00Z">
        <w:r w:rsidR="00F85C7D" w:rsidRPr="00FD290A">
          <w:t>e operačného programu Výskum a inovácie/alokácie prioritnej osi 1 operačného programu Ľudské zdroje =</w:t>
        </w:r>
      </w:ins>
      <w:del w:id="63" w:author="pripomienky" w:date="2016-02-18T11:29:00Z">
        <w:r w:rsidDel="00F85C7D">
          <w:delText>í</w:delText>
        </w:r>
      </w:del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2">
    <w:p w:rsidR="0025302A" w:rsidRDefault="0025302A">
      <w:pPr>
        <w:pStyle w:val="Textpoznmkypodiarou"/>
        <w:jc w:val="both"/>
        <w:pPrChange w:id="70" w:author="pripomienky" w:date="2016-02-18T11:28:00Z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 v zmysle § 4 zákona o výkone prác vo verejnom záujme.</w:t>
      </w:r>
    </w:p>
  </w:footnote>
  <w:footnote w:id="13">
    <w:p w:rsidR="00C70E2E" w:rsidDel="00F85C7D" w:rsidRDefault="00C70E2E" w:rsidP="00C70E2E">
      <w:pPr>
        <w:pStyle w:val="Textpoznmkypodiarou"/>
        <w:jc w:val="both"/>
        <w:rPr>
          <w:ins w:id="100" w:author="pripomienky" w:date="2016-02-18T11:25:00Z"/>
          <w:del w:id="101" w:author="pripomienky" w:date="2016-02-18T11:27:00Z"/>
        </w:rPr>
      </w:pPr>
      <w:ins w:id="102" w:author="pripomienky" w:date="2016-02-18T11:25:00Z">
        <w:del w:id="103" w:author="pripomienky" w:date="2016-02-18T11:27:00Z">
          <w:r w:rsidDel="00F85C7D">
            <w:rPr>
              <w:rStyle w:val="Odkaznapoznmkupodiarou"/>
            </w:rPr>
            <w:footnoteRef/>
          </w:r>
          <w:r w:rsidDel="00F85C7D">
            <w:delText xml:space="preserve"> Ak je v operačnom programe stanovená technická pomoc v rámci konkrétnej prioritnej osi iba pre jednu kategóriu regiónu, výdavky sa nekombinujú.</w:delText>
          </w:r>
        </w:del>
      </w:ins>
    </w:p>
  </w:footnote>
  <w:footnote w:id="14">
    <w:p w:rsidR="00F85C7D" w:rsidRDefault="00F85C7D" w:rsidP="00F85C7D">
      <w:pPr>
        <w:pStyle w:val="Textpoznmkypodiarou"/>
        <w:jc w:val="both"/>
        <w:rPr>
          <w:ins w:id="136" w:author="pripomienky" w:date="2016-02-18T11:28:00Z"/>
        </w:rPr>
      </w:pPr>
      <w:ins w:id="137" w:author="pripomienky" w:date="2016-02-18T11:28:00Z">
        <w:r>
          <w:rPr>
            <w:rStyle w:val="Odkaznapoznmkupodiarou"/>
          </w:rPr>
          <w:footnoteRef/>
        </w:r>
        <w:r>
  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  </w:r>
      </w:ins>
    </w:p>
  </w:footnote>
  <w:footnote w:id="15">
    <w:p w:rsidR="00F85C7D" w:rsidRDefault="00F85C7D" w:rsidP="00F85C7D">
      <w:pPr>
        <w:pStyle w:val="Textpoznmkypodiarou"/>
        <w:jc w:val="both"/>
        <w:rPr>
          <w:ins w:id="147" w:author="pripomienky" w:date="2016-02-18T11:28:00Z"/>
        </w:rPr>
      </w:pPr>
      <w:ins w:id="148" w:author="pripomienky" w:date="2016-02-18T11:28:00Z">
        <w:r>
          <w:rPr>
            <w:rStyle w:val="Odkaznapoznmkupodiarou"/>
          </w:rPr>
          <w:footnoteRef/>
        </w:r>
        <w:r>
          <w:t xml:space="preserve"> Operácie, spadajúce pod tematické ciele, zadefinované v článku 9 všeobecného nariadenia. Pri operáciách technickej pomoci sa tematický cieľ neuplatňuje.</w:t>
        </w:r>
      </w:ins>
    </w:p>
  </w:footnote>
  <w:footnote w:id="16">
    <w:p w:rsidR="00F85C7D" w:rsidRDefault="00F85C7D" w:rsidP="00F85C7D">
      <w:pPr>
        <w:pStyle w:val="Textpoznmkypodiarou"/>
        <w:jc w:val="both"/>
        <w:rPr>
          <w:ins w:id="153" w:author="pripomienky" w:date="2016-02-18T11:28:00Z"/>
        </w:rPr>
      </w:pPr>
      <w:ins w:id="154" w:author="pripomienky" w:date="2016-02-18T11:28:00Z">
        <w:r w:rsidRPr="00FD290A">
          <w:rPr>
            <w:rStyle w:val="Odkaznapoznmkupodiarou"/>
          </w:rPr>
          <w:footnoteRef/>
        </w:r>
        <w:r w:rsidRPr="00FD290A">
          <w:t xml:space="preserve"> Vzhľadom na prierezový charakter sa pri všetkých projektoch operačného programu Technická pomoc uplatní alokačné kritérium</w:t>
        </w:r>
        <w:r w:rsidRPr="003F22A8">
          <w:t xml:space="preserve"> v pomere 96,55 % na </w:t>
        </w:r>
        <w:r w:rsidRPr="00FD290A">
          <w:t>menej rozvinuté</w:t>
        </w:r>
        <w:r w:rsidRPr="003F22A8">
          <w:t xml:space="preserve"> región</w:t>
        </w:r>
        <w:r w:rsidRPr="00FD290A">
          <w:t>y</w:t>
        </w:r>
        <w:r w:rsidRPr="003F22A8">
          <w:t xml:space="preserve"> / 3,45 % na rozvinutejší región</w:t>
        </w:r>
        <w:r w:rsidRPr="00FD290A">
          <w:t>.</w:t>
        </w:r>
        <w:r>
          <w:t xml:space="preserve"> </w:t>
        </w:r>
      </w:ins>
    </w:p>
  </w:footnote>
  <w:footnote w:id="17">
    <w:p w:rsidR="00082B48" w:rsidRDefault="00082B48" w:rsidP="00FD2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9540C">
        <w:t>Metodický pokyn neupravuje pravidlá implementácie technickej pomoci Európskeho poľnohospodárskeho fondu pre rozvoj vidieka.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10ABD68" wp14:editId="24112EA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2-24T00:00:00Z">
        <w:dateFormat w:val="dd.MM.yyyy"/>
        <w:lid w:val="sk-SK"/>
        <w:storeMappedDataAs w:val="dateTime"/>
        <w:calendar w:val="gregorian"/>
      </w:date>
    </w:sdtPr>
    <w:sdtEndPr/>
    <w:sdtContent>
      <w:p w:rsidR="00DC5D44" w:rsidRPr="004E16C5" w:rsidRDefault="00C70E2E" w:rsidP="004E16C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del w:id="159" w:author="Tibor Barna" w:date="2016-02-24T13:30:00Z">
          <w:r w:rsidDel="003D6BBB">
            <w:rPr>
              <w:szCs w:val="20"/>
            </w:rPr>
            <w:delText>11.02.2016</w:delText>
          </w:r>
        </w:del>
        <w:ins w:id="160" w:author="Tibor Barna" w:date="2016-02-24T13:30:00Z">
          <w:r w:rsidR="003D6BBB">
            <w:rPr>
              <w:szCs w:val="20"/>
            </w:rPr>
            <w:t>24.02.2016</w:t>
          </w:r>
        </w:ins>
      </w:p>
    </w:sdtContent>
  </w:sdt>
  <w:p w:rsidR="00082B48" w:rsidRDefault="00082B48" w:rsidP="00F20B4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4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6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30"/>
  </w:num>
  <w:num w:numId="5">
    <w:abstractNumId w:val="4"/>
  </w:num>
  <w:num w:numId="6">
    <w:abstractNumId w:val="34"/>
  </w:num>
  <w:num w:numId="7">
    <w:abstractNumId w:val="25"/>
  </w:num>
  <w:num w:numId="8">
    <w:abstractNumId w:val="9"/>
  </w:num>
  <w:num w:numId="9">
    <w:abstractNumId w:val="36"/>
  </w:num>
  <w:num w:numId="10">
    <w:abstractNumId w:val="2"/>
  </w:num>
  <w:num w:numId="11">
    <w:abstractNumId w:val="35"/>
  </w:num>
  <w:num w:numId="12">
    <w:abstractNumId w:val="28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7"/>
  </w:num>
  <w:num w:numId="18">
    <w:abstractNumId w:val="18"/>
  </w:num>
  <w:num w:numId="19">
    <w:abstractNumId w:val="20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7"/>
  </w:num>
  <w:num w:numId="25">
    <w:abstractNumId w:val="3"/>
  </w:num>
  <w:num w:numId="26">
    <w:abstractNumId w:val="21"/>
  </w:num>
  <w:num w:numId="27">
    <w:abstractNumId w:val="16"/>
  </w:num>
  <w:num w:numId="28">
    <w:abstractNumId w:val="26"/>
  </w:num>
  <w:num w:numId="29">
    <w:abstractNumId w:val="8"/>
  </w:num>
  <w:num w:numId="30">
    <w:abstractNumId w:val="40"/>
  </w:num>
  <w:num w:numId="31">
    <w:abstractNumId w:val="38"/>
  </w:num>
  <w:num w:numId="32">
    <w:abstractNumId w:val="4"/>
  </w:num>
  <w:num w:numId="33">
    <w:abstractNumId w:val="19"/>
  </w:num>
  <w:num w:numId="34">
    <w:abstractNumId w:val="30"/>
  </w:num>
  <w:num w:numId="35">
    <w:abstractNumId w:val="30"/>
  </w:num>
  <w:num w:numId="36">
    <w:abstractNumId w:val="30"/>
  </w:num>
  <w:num w:numId="37">
    <w:abstractNumId w:val="13"/>
  </w:num>
  <w:num w:numId="38">
    <w:abstractNumId w:val="30"/>
  </w:num>
  <w:num w:numId="39">
    <w:abstractNumId w:val="29"/>
  </w:num>
  <w:num w:numId="40">
    <w:abstractNumId w:val="27"/>
  </w:num>
  <w:num w:numId="41">
    <w:abstractNumId w:val="7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0"/>
  </w:num>
  <w:num w:numId="45">
    <w:abstractNumId w:val="30"/>
  </w:num>
  <w:num w:numId="46">
    <w:abstractNumId w:val="30"/>
  </w:num>
  <w:num w:numId="47">
    <w:abstractNumId w:val="39"/>
  </w:num>
  <w:num w:numId="48">
    <w:abstractNumId w:val="30"/>
  </w:num>
  <w:num w:numId="49">
    <w:abstractNumId w:val="30"/>
  </w:num>
  <w:num w:numId="50">
    <w:abstractNumId w:val="30"/>
  </w:num>
  <w:num w:numId="51">
    <w:abstractNumId w:val="11"/>
  </w:num>
  <w:num w:numId="52">
    <w:abstractNumId w:val="30"/>
  </w:num>
  <w:num w:numId="53">
    <w:abstractNumId w:val="30"/>
  </w:num>
  <w:num w:numId="54">
    <w:abstractNumId w:val="30"/>
  </w:num>
  <w:num w:numId="55">
    <w:abstractNumId w:val="15"/>
  </w:num>
  <w:num w:numId="56">
    <w:abstractNumId w:val="30"/>
  </w:num>
  <w:num w:numId="57">
    <w:abstractNumId w:val="30"/>
  </w:num>
  <w:num w:numId="58">
    <w:abstractNumId w:val="32"/>
  </w:num>
  <w:num w:numId="59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4A00"/>
    <w:rsid w:val="00013D3C"/>
    <w:rsid w:val="00016C16"/>
    <w:rsid w:val="000241CD"/>
    <w:rsid w:val="0002420F"/>
    <w:rsid w:val="0003129F"/>
    <w:rsid w:val="00037AB0"/>
    <w:rsid w:val="00050728"/>
    <w:rsid w:val="00066955"/>
    <w:rsid w:val="00071088"/>
    <w:rsid w:val="00073402"/>
    <w:rsid w:val="00077419"/>
    <w:rsid w:val="00082B48"/>
    <w:rsid w:val="000927BD"/>
    <w:rsid w:val="0009469E"/>
    <w:rsid w:val="000A007F"/>
    <w:rsid w:val="000B24D4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10760E"/>
    <w:rsid w:val="00112316"/>
    <w:rsid w:val="00116F61"/>
    <w:rsid w:val="00123024"/>
    <w:rsid w:val="00127AED"/>
    <w:rsid w:val="001312A6"/>
    <w:rsid w:val="00131C08"/>
    <w:rsid w:val="00133A39"/>
    <w:rsid w:val="00135ADD"/>
    <w:rsid w:val="0013675C"/>
    <w:rsid w:val="00142FD9"/>
    <w:rsid w:val="0014641E"/>
    <w:rsid w:val="0015233E"/>
    <w:rsid w:val="0015405C"/>
    <w:rsid w:val="00171AA8"/>
    <w:rsid w:val="00173917"/>
    <w:rsid w:val="001812B6"/>
    <w:rsid w:val="0018602B"/>
    <w:rsid w:val="001873B5"/>
    <w:rsid w:val="00192F6A"/>
    <w:rsid w:val="00196D52"/>
    <w:rsid w:val="001A3A8B"/>
    <w:rsid w:val="001B0044"/>
    <w:rsid w:val="001B12DC"/>
    <w:rsid w:val="001B15E0"/>
    <w:rsid w:val="001B27DA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200FE7"/>
    <w:rsid w:val="002033FB"/>
    <w:rsid w:val="00203E97"/>
    <w:rsid w:val="00207F0B"/>
    <w:rsid w:val="002201AB"/>
    <w:rsid w:val="00220301"/>
    <w:rsid w:val="0022129B"/>
    <w:rsid w:val="00222A7E"/>
    <w:rsid w:val="00222EED"/>
    <w:rsid w:val="002259C4"/>
    <w:rsid w:val="00225A05"/>
    <w:rsid w:val="00227BED"/>
    <w:rsid w:val="00234151"/>
    <w:rsid w:val="00235A80"/>
    <w:rsid w:val="002420CF"/>
    <w:rsid w:val="00244BA9"/>
    <w:rsid w:val="00245A19"/>
    <w:rsid w:val="00246970"/>
    <w:rsid w:val="00250AA8"/>
    <w:rsid w:val="0025302A"/>
    <w:rsid w:val="00256687"/>
    <w:rsid w:val="00265918"/>
    <w:rsid w:val="002660E3"/>
    <w:rsid w:val="00274479"/>
    <w:rsid w:val="00275504"/>
    <w:rsid w:val="002867E8"/>
    <w:rsid w:val="00290045"/>
    <w:rsid w:val="00290B82"/>
    <w:rsid w:val="002A0D55"/>
    <w:rsid w:val="002A1E17"/>
    <w:rsid w:val="002B330A"/>
    <w:rsid w:val="002B483C"/>
    <w:rsid w:val="002B6D01"/>
    <w:rsid w:val="002C241B"/>
    <w:rsid w:val="002D65BD"/>
    <w:rsid w:val="002E2A5E"/>
    <w:rsid w:val="002E611C"/>
    <w:rsid w:val="002E7F32"/>
    <w:rsid w:val="002E7F6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515D0"/>
    <w:rsid w:val="0035246F"/>
    <w:rsid w:val="003547A5"/>
    <w:rsid w:val="0035555C"/>
    <w:rsid w:val="00363368"/>
    <w:rsid w:val="00364443"/>
    <w:rsid w:val="00377749"/>
    <w:rsid w:val="00386CBA"/>
    <w:rsid w:val="00393784"/>
    <w:rsid w:val="003A16FA"/>
    <w:rsid w:val="003A1AE0"/>
    <w:rsid w:val="003A1EB0"/>
    <w:rsid w:val="003A2EC9"/>
    <w:rsid w:val="003A415E"/>
    <w:rsid w:val="003A67E1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D6BBB"/>
    <w:rsid w:val="003E1C07"/>
    <w:rsid w:val="003F397F"/>
    <w:rsid w:val="00405CE8"/>
    <w:rsid w:val="0041406E"/>
    <w:rsid w:val="004146F5"/>
    <w:rsid w:val="0041684C"/>
    <w:rsid w:val="00416E2D"/>
    <w:rsid w:val="00426200"/>
    <w:rsid w:val="00431A41"/>
    <w:rsid w:val="00432DF1"/>
    <w:rsid w:val="004445A9"/>
    <w:rsid w:val="00444608"/>
    <w:rsid w:val="004571D9"/>
    <w:rsid w:val="00460F75"/>
    <w:rsid w:val="00472E7A"/>
    <w:rsid w:val="00475F6C"/>
    <w:rsid w:val="00477B8E"/>
    <w:rsid w:val="00481B7B"/>
    <w:rsid w:val="00486A45"/>
    <w:rsid w:val="00490AF9"/>
    <w:rsid w:val="0049137F"/>
    <w:rsid w:val="00493F0A"/>
    <w:rsid w:val="004A0829"/>
    <w:rsid w:val="004A3EF8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4474"/>
    <w:rsid w:val="005068D7"/>
    <w:rsid w:val="005122F6"/>
    <w:rsid w:val="0051259E"/>
    <w:rsid w:val="005134CF"/>
    <w:rsid w:val="005202DA"/>
    <w:rsid w:val="00533C9E"/>
    <w:rsid w:val="005365E0"/>
    <w:rsid w:val="00536BD4"/>
    <w:rsid w:val="00541FF5"/>
    <w:rsid w:val="00542F73"/>
    <w:rsid w:val="00545C41"/>
    <w:rsid w:val="00552D2B"/>
    <w:rsid w:val="00554385"/>
    <w:rsid w:val="005605E3"/>
    <w:rsid w:val="00564298"/>
    <w:rsid w:val="00567484"/>
    <w:rsid w:val="00573FB8"/>
    <w:rsid w:val="00576F1E"/>
    <w:rsid w:val="005800C7"/>
    <w:rsid w:val="00580A58"/>
    <w:rsid w:val="00586FDB"/>
    <w:rsid w:val="0059124B"/>
    <w:rsid w:val="005932E8"/>
    <w:rsid w:val="00593D38"/>
    <w:rsid w:val="0059540C"/>
    <w:rsid w:val="005A746A"/>
    <w:rsid w:val="005B1425"/>
    <w:rsid w:val="005B49EF"/>
    <w:rsid w:val="005B4A5E"/>
    <w:rsid w:val="005C0184"/>
    <w:rsid w:val="005C2A33"/>
    <w:rsid w:val="005C6A44"/>
    <w:rsid w:val="005D4345"/>
    <w:rsid w:val="005F5B71"/>
    <w:rsid w:val="005F6E4F"/>
    <w:rsid w:val="00605014"/>
    <w:rsid w:val="0060576D"/>
    <w:rsid w:val="00605956"/>
    <w:rsid w:val="00606BDB"/>
    <w:rsid w:val="0061595C"/>
    <w:rsid w:val="00615E2F"/>
    <w:rsid w:val="00622D7A"/>
    <w:rsid w:val="00623659"/>
    <w:rsid w:val="00631294"/>
    <w:rsid w:val="00632F36"/>
    <w:rsid w:val="00642B75"/>
    <w:rsid w:val="006479DF"/>
    <w:rsid w:val="006516B8"/>
    <w:rsid w:val="00651D2D"/>
    <w:rsid w:val="00660DCB"/>
    <w:rsid w:val="006719A0"/>
    <w:rsid w:val="00682A24"/>
    <w:rsid w:val="00687102"/>
    <w:rsid w:val="00691955"/>
    <w:rsid w:val="00693B26"/>
    <w:rsid w:val="006A3B19"/>
    <w:rsid w:val="006A5157"/>
    <w:rsid w:val="006A7DF2"/>
    <w:rsid w:val="006B76F7"/>
    <w:rsid w:val="006C6A25"/>
    <w:rsid w:val="006D082A"/>
    <w:rsid w:val="006D3B82"/>
    <w:rsid w:val="006E3AE2"/>
    <w:rsid w:val="006F15B4"/>
    <w:rsid w:val="006F60A5"/>
    <w:rsid w:val="00702172"/>
    <w:rsid w:val="00716396"/>
    <w:rsid w:val="007203AE"/>
    <w:rsid w:val="0073520B"/>
    <w:rsid w:val="007364DD"/>
    <w:rsid w:val="00746718"/>
    <w:rsid w:val="007638F0"/>
    <w:rsid w:val="0076414C"/>
    <w:rsid w:val="00765555"/>
    <w:rsid w:val="00771CC6"/>
    <w:rsid w:val="00774AF5"/>
    <w:rsid w:val="00777272"/>
    <w:rsid w:val="00782970"/>
    <w:rsid w:val="0078357F"/>
    <w:rsid w:val="0079093B"/>
    <w:rsid w:val="00792C30"/>
    <w:rsid w:val="007A0A10"/>
    <w:rsid w:val="007A60EF"/>
    <w:rsid w:val="007A7E99"/>
    <w:rsid w:val="007B2BDA"/>
    <w:rsid w:val="007B38E7"/>
    <w:rsid w:val="007B612A"/>
    <w:rsid w:val="007C120A"/>
    <w:rsid w:val="007C268F"/>
    <w:rsid w:val="007C5BEA"/>
    <w:rsid w:val="007D4AE2"/>
    <w:rsid w:val="007E00F5"/>
    <w:rsid w:val="007E2F0C"/>
    <w:rsid w:val="007E35CC"/>
    <w:rsid w:val="007E411F"/>
    <w:rsid w:val="007F02F4"/>
    <w:rsid w:val="007F0D9A"/>
    <w:rsid w:val="007F18D5"/>
    <w:rsid w:val="007F3693"/>
    <w:rsid w:val="007F7EBD"/>
    <w:rsid w:val="00801225"/>
    <w:rsid w:val="00803F77"/>
    <w:rsid w:val="0081092F"/>
    <w:rsid w:val="00810E40"/>
    <w:rsid w:val="00814E7E"/>
    <w:rsid w:val="00815561"/>
    <w:rsid w:val="008254AB"/>
    <w:rsid w:val="008467DE"/>
    <w:rsid w:val="0084743A"/>
    <w:rsid w:val="00850467"/>
    <w:rsid w:val="0085070C"/>
    <w:rsid w:val="00850715"/>
    <w:rsid w:val="00856B9C"/>
    <w:rsid w:val="0087246E"/>
    <w:rsid w:val="008743E6"/>
    <w:rsid w:val="00874F4D"/>
    <w:rsid w:val="008806AC"/>
    <w:rsid w:val="00880E30"/>
    <w:rsid w:val="00897C77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913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6284"/>
    <w:rsid w:val="00931762"/>
    <w:rsid w:val="00940748"/>
    <w:rsid w:val="00943963"/>
    <w:rsid w:val="009455E7"/>
    <w:rsid w:val="00957475"/>
    <w:rsid w:val="009601F9"/>
    <w:rsid w:val="009757A3"/>
    <w:rsid w:val="0097667A"/>
    <w:rsid w:val="00977CF6"/>
    <w:rsid w:val="0098135A"/>
    <w:rsid w:val="0098159E"/>
    <w:rsid w:val="009836CF"/>
    <w:rsid w:val="009852DE"/>
    <w:rsid w:val="009A2B18"/>
    <w:rsid w:val="009A6DB0"/>
    <w:rsid w:val="009B2559"/>
    <w:rsid w:val="009B421D"/>
    <w:rsid w:val="009B58D3"/>
    <w:rsid w:val="009C32A6"/>
    <w:rsid w:val="009F01E2"/>
    <w:rsid w:val="009F5892"/>
    <w:rsid w:val="00A02409"/>
    <w:rsid w:val="00A07FE9"/>
    <w:rsid w:val="00A12EC6"/>
    <w:rsid w:val="00A144AE"/>
    <w:rsid w:val="00A2421C"/>
    <w:rsid w:val="00A24E09"/>
    <w:rsid w:val="00A3288B"/>
    <w:rsid w:val="00A359FC"/>
    <w:rsid w:val="00A36C2A"/>
    <w:rsid w:val="00A370A4"/>
    <w:rsid w:val="00A45030"/>
    <w:rsid w:val="00A51174"/>
    <w:rsid w:val="00A70690"/>
    <w:rsid w:val="00A723D4"/>
    <w:rsid w:val="00A8059A"/>
    <w:rsid w:val="00A809D1"/>
    <w:rsid w:val="00A82655"/>
    <w:rsid w:val="00A91B39"/>
    <w:rsid w:val="00A9254C"/>
    <w:rsid w:val="00A94447"/>
    <w:rsid w:val="00A9574F"/>
    <w:rsid w:val="00A95B65"/>
    <w:rsid w:val="00AA2BAA"/>
    <w:rsid w:val="00AB020E"/>
    <w:rsid w:val="00AB0368"/>
    <w:rsid w:val="00AB29E7"/>
    <w:rsid w:val="00AB755C"/>
    <w:rsid w:val="00AC027C"/>
    <w:rsid w:val="00AD42CC"/>
    <w:rsid w:val="00AE3320"/>
    <w:rsid w:val="00AE3E8C"/>
    <w:rsid w:val="00AE5F28"/>
    <w:rsid w:val="00AF5373"/>
    <w:rsid w:val="00B0726E"/>
    <w:rsid w:val="00B112D3"/>
    <w:rsid w:val="00B12061"/>
    <w:rsid w:val="00B13442"/>
    <w:rsid w:val="00B17DD2"/>
    <w:rsid w:val="00B20D5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6126"/>
    <w:rsid w:val="00B50680"/>
    <w:rsid w:val="00B53B4A"/>
    <w:rsid w:val="00B60474"/>
    <w:rsid w:val="00B633D0"/>
    <w:rsid w:val="00B64975"/>
    <w:rsid w:val="00B65D6F"/>
    <w:rsid w:val="00B66553"/>
    <w:rsid w:val="00B8446F"/>
    <w:rsid w:val="00B863AF"/>
    <w:rsid w:val="00B866D3"/>
    <w:rsid w:val="00B87C23"/>
    <w:rsid w:val="00B91F3C"/>
    <w:rsid w:val="00B948E0"/>
    <w:rsid w:val="00B9698B"/>
    <w:rsid w:val="00BA089F"/>
    <w:rsid w:val="00BA0E85"/>
    <w:rsid w:val="00BA12C5"/>
    <w:rsid w:val="00BA13ED"/>
    <w:rsid w:val="00BA4376"/>
    <w:rsid w:val="00BA6A98"/>
    <w:rsid w:val="00BB1A77"/>
    <w:rsid w:val="00BB36E4"/>
    <w:rsid w:val="00BC0966"/>
    <w:rsid w:val="00BC4BAC"/>
    <w:rsid w:val="00BC55DD"/>
    <w:rsid w:val="00BD0B68"/>
    <w:rsid w:val="00BE522C"/>
    <w:rsid w:val="00BE636E"/>
    <w:rsid w:val="00BF6E56"/>
    <w:rsid w:val="00C02A6F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6C7D"/>
    <w:rsid w:val="00C53976"/>
    <w:rsid w:val="00C60A4A"/>
    <w:rsid w:val="00C62026"/>
    <w:rsid w:val="00C6312C"/>
    <w:rsid w:val="00C6439D"/>
    <w:rsid w:val="00C70E2E"/>
    <w:rsid w:val="00C76DF1"/>
    <w:rsid w:val="00C84A96"/>
    <w:rsid w:val="00C92BF0"/>
    <w:rsid w:val="00C93397"/>
    <w:rsid w:val="00C958C8"/>
    <w:rsid w:val="00CA0FB2"/>
    <w:rsid w:val="00CA208E"/>
    <w:rsid w:val="00CA69E8"/>
    <w:rsid w:val="00CB0659"/>
    <w:rsid w:val="00CB19D1"/>
    <w:rsid w:val="00CB744E"/>
    <w:rsid w:val="00CC1C50"/>
    <w:rsid w:val="00CC4796"/>
    <w:rsid w:val="00CC6F3B"/>
    <w:rsid w:val="00CD3D13"/>
    <w:rsid w:val="00CF60E2"/>
    <w:rsid w:val="00D00B99"/>
    <w:rsid w:val="00D05350"/>
    <w:rsid w:val="00D13A4A"/>
    <w:rsid w:val="00D14794"/>
    <w:rsid w:val="00D177BD"/>
    <w:rsid w:val="00D239D4"/>
    <w:rsid w:val="00D42129"/>
    <w:rsid w:val="00D52EB4"/>
    <w:rsid w:val="00D57F2C"/>
    <w:rsid w:val="00D61BB6"/>
    <w:rsid w:val="00D723EF"/>
    <w:rsid w:val="00D75277"/>
    <w:rsid w:val="00D80295"/>
    <w:rsid w:val="00D86963"/>
    <w:rsid w:val="00D86DA2"/>
    <w:rsid w:val="00DA539B"/>
    <w:rsid w:val="00DA64A9"/>
    <w:rsid w:val="00DB257F"/>
    <w:rsid w:val="00DB798B"/>
    <w:rsid w:val="00DC3D30"/>
    <w:rsid w:val="00DC5052"/>
    <w:rsid w:val="00DC5D44"/>
    <w:rsid w:val="00DC74BE"/>
    <w:rsid w:val="00DD1A7A"/>
    <w:rsid w:val="00DD65A6"/>
    <w:rsid w:val="00DF6009"/>
    <w:rsid w:val="00E02906"/>
    <w:rsid w:val="00E061F9"/>
    <w:rsid w:val="00E20BD3"/>
    <w:rsid w:val="00E24D44"/>
    <w:rsid w:val="00E26BC5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A6311"/>
    <w:rsid w:val="00EB13BA"/>
    <w:rsid w:val="00EB4183"/>
    <w:rsid w:val="00EB47A6"/>
    <w:rsid w:val="00EB521F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7E87"/>
    <w:rsid w:val="00F20B43"/>
    <w:rsid w:val="00F217CB"/>
    <w:rsid w:val="00F21D13"/>
    <w:rsid w:val="00F2666A"/>
    <w:rsid w:val="00F27075"/>
    <w:rsid w:val="00F37DC6"/>
    <w:rsid w:val="00F60773"/>
    <w:rsid w:val="00F65EC3"/>
    <w:rsid w:val="00F705FD"/>
    <w:rsid w:val="00F77113"/>
    <w:rsid w:val="00F81832"/>
    <w:rsid w:val="00F82C9B"/>
    <w:rsid w:val="00F85C7D"/>
    <w:rsid w:val="00F87827"/>
    <w:rsid w:val="00F9243E"/>
    <w:rsid w:val="00F94316"/>
    <w:rsid w:val="00F95BF4"/>
    <w:rsid w:val="00F97E8C"/>
    <w:rsid w:val="00FB2D02"/>
    <w:rsid w:val="00FB497F"/>
    <w:rsid w:val="00FC04A6"/>
    <w:rsid w:val="00FC0F30"/>
    <w:rsid w:val="00FC1446"/>
    <w:rsid w:val="00FC1E51"/>
    <w:rsid w:val="00FD211D"/>
    <w:rsid w:val="00FD6CE5"/>
    <w:rsid w:val="00FE0BD4"/>
    <w:rsid w:val="00FE5E08"/>
    <w:rsid w:val="00FF0BD0"/>
    <w:rsid w:val="00FF3A8E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uiPriority="99"/>
    <w:lsdException w:name="List Bulle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uiPriority="99"/>
    <w:lsdException w:name="List Bulle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diagramQuickStyle" Target="diagrams/quickStyle3.xm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DEA5BC4A-EEAF-44C1-9ABF-F6E5DD945420}" type="presOf" srcId="{19D2C260-F6E9-4240-B38E-695167A6B99C}" destId="{E7FD0570-DC7E-44C7-8DAC-4A8B438E58B5}" srcOrd="0" destOrd="0" presId="urn:microsoft.com/office/officeart/2005/8/layout/hierarchy2"/>
    <dgm:cxn modelId="{DB902D6F-2CB8-479A-892C-AAA09AF38AAE}" type="presOf" srcId="{B3BCC2D8-9F67-4CC2-AACA-8E2B09C90CE8}" destId="{6E6321DD-56B1-434F-8CE8-B89A0B2D92E1}" srcOrd="0" destOrd="0" presId="urn:microsoft.com/office/officeart/2005/8/layout/hierarchy2"/>
    <dgm:cxn modelId="{34E2F408-23F1-42BF-BF74-8938E0AA992C}" type="presOf" srcId="{514896FB-8E0C-4A0C-BEB0-99FAF1D3C7D7}" destId="{466C202C-2894-4A12-BEB0-9C1B425095FA}" srcOrd="1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9067C982-BD7A-423B-8A5D-4CB47F3ECCB5}" type="presOf" srcId="{19D2C260-F6E9-4240-B38E-695167A6B99C}" destId="{4733A6F6-0B8A-4E31-BFF2-CB8B04AF78B6}" srcOrd="1" destOrd="0" presId="urn:microsoft.com/office/officeart/2005/8/layout/hierarchy2"/>
    <dgm:cxn modelId="{F551A6B7-9894-493E-B91B-95E6991E0939}" type="presOf" srcId="{514896FB-8E0C-4A0C-BEB0-99FAF1D3C7D7}" destId="{F3037E89-45BB-4B2D-A15C-2A7ED426B47C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729287CB-10EB-4717-8808-814D5916D9F7}" type="presOf" srcId="{4272607C-2EFF-438D-95CE-8B4156A635A9}" destId="{ED493A2D-26AF-47B5-8BBF-5B9827F6103A}" srcOrd="0" destOrd="0" presId="urn:microsoft.com/office/officeart/2005/8/layout/hierarchy2"/>
    <dgm:cxn modelId="{373545E6-F6A2-46AA-981F-E851B90217D4}" type="presOf" srcId="{CA558C73-FC63-4106-8E57-D3AE4991C9EE}" destId="{35EFD7C4-F3FD-434E-9C2D-202A9A141CFC}" srcOrd="0" destOrd="0" presId="urn:microsoft.com/office/officeart/2005/8/layout/hierarchy2"/>
    <dgm:cxn modelId="{E7353311-2A63-4B8F-BBDA-8F1318AD44AB}" type="presOf" srcId="{EAEEBF37-E536-4EC6-A613-A125A7D93D0F}" destId="{A91DD16F-9E6A-48E9-BBC0-E5672ACCC2A4}" srcOrd="0" destOrd="0" presId="urn:microsoft.com/office/officeart/2005/8/layout/hierarchy2"/>
    <dgm:cxn modelId="{918A63AC-AB52-4DB8-9816-CDBE302B8C21}" type="presParOf" srcId="{A91DD16F-9E6A-48E9-BBC0-E5672ACCC2A4}" destId="{3BDBCE9B-EBDB-41D6-A04D-0B51DB4D4174}" srcOrd="0" destOrd="0" presId="urn:microsoft.com/office/officeart/2005/8/layout/hierarchy2"/>
    <dgm:cxn modelId="{B9790E13-EF86-419E-8F3A-7D7E33452D75}" type="presParOf" srcId="{3BDBCE9B-EBDB-41D6-A04D-0B51DB4D4174}" destId="{ED493A2D-26AF-47B5-8BBF-5B9827F6103A}" srcOrd="0" destOrd="0" presId="urn:microsoft.com/office/officeart/2005/8/layout/hierarchy2"/>
    <dgm:cxn modelId="{9A4B2B75-7C03-4E86-BD90-5B87B800ECD5}" type="presParOf" srcId="{3BDBCE9B-EBDB-41D6-A04D-0B51DB4D4174}" destId="{5937BEAD-1B6C-43FC-8E52-82ED92598AC4}" srcOrd="1" destOrd="0" presId="urn:microsoft.com/office/officeart/2005/8/layout/hierarchy2"/>
    <dgm:cxn modelId="{9554E5C5-C8A1-41D6-AF70-FCB3EAC6CB1B}" type="presParOf" srcId="{5937BEAD-1B6C-43FC-8E52-82ED92598AC4}" destId="{F3037E89-45BB-4B2D-A15C-2A7ED426B47C}" srcOrd="0" destOrd="0" presId="urn:microsoft.com/office/officeart/2005/8/layout/hierarchy2"/>
    <dgm:cxn modelId="{4F0D78E9-923A-4508-B23E-01EFABBD6EFE}" type="presParOf" srcId="{F3037E89-45BB-4B2D-A15C-2A7ED426B47C}" destId="{466C202C-2894-4A12-BEB0-9C1B425095FA}" srcOrd="0" destOrd="0" presId="urn:microsoft.com/office/officeart/2005/8/layout/hierarchy2"/>
    <dgm:cxn modelId="{4962556C-210A-413B-826A-84274267B447}" type="presParOf" srcId="{5937BEAD-1B6C-43FC-8E52-82ED92598AC4}" destId="{550D60D0-35C1-4DA2-B113-110F961FB9E7}" srcOrd="1" destOrd="0" presId="urn:microsoft.com/office/officeart/2005/8/layout/hierarchy2"/>
    <dgm:cxn modelId="{2493D4C9-B29F-4797-82C6-B4C1D2FC5262}" type="presParOf" srcId="{550D60D0-35C1-4DA2-B113-110F961FB9E7}" destId="{35EFD7C4-F3FD-434E-9C2D-202A9A141CFC}" srcOrd="0" destOrd="0" presId="urn:microsoft.com/office/officeart/2005/8/layout/hierarchy2"/>
    <dgm:cxn modelId="{230FF867-A401-42BC-A1D9-4EBDF78DD503}" type="presParOf" srcId="{550D60D0-35C1-4DA2-B113-110F961FB9E7}" destId="{4CB8A1F3-A3A3-4B23-9B74-FFA729E96662}" srcOrd="1" destOrd="0" presId="urn:microsoft.com/office/officeart/2005/8/layout/hierarchy2"/>
    <dgm:cxn modelId="{D6E88258-95C9-4499-BAFD-0C5681A109C5}" type="presParOf" srcId="{5937BEAD-1B6C-43FC-8E52-82ED92598AC4}" destId="{E7FD0570-DC7E-44C7-8DAC-4A8B438E58B5}" srcOrd="2" destOrd="0" presId="urn:microsoft.com/office/officeart/2005/8/layout/hierarchy2"/>
    <dgm:cxn modelId="{1A4F60B5-C90C-4C3B-9595-60A8359AFDE3}" type="presParOf" srcId="{E7FD0570-DC7E-44C7-8DAC-4A8B438E58B5}" destId="{4733A6F6-0B8A-4E31-BFF2-CB8B04AF78B6}" srcOrd="0" destOrd="0" presId="urn:microsoft.com/office/officeart/2005/8/layout/hierarchy2"/>
    <dgm:cxn modelId="{516774C3-71F0-4265-9E17-D51D0899FC6F}" type="presParOf" srcId="{5937BEAD-1B6C-43FC-8E52-82ED92598AC4}" destId="{C585FF08-A623-4E14-A03A-0B9B95300463}" srcOrd="3" destOrd="0" presId="urn:microsoft.com/office/officeart/2005/8/layout/hierarchy2"/>
    <dgm:cxn modelId="{3C19356A-857C-4F9B-AE19-3D4CBC669902}" type="presParOf" srcId="{C585FF08-A623-4E14-A03A-0B9B95300463}" destId="{6E6321DD-56B1-434F-8CE8-B89A0B2D92E1}" srcOrd="0" destOrd="0" presId="urn:microsoft.com/office/officeart/2005/8/layout/hierarchy2"/>
    <dgm:cxn modelId="{34884E7F-DC72-470B-90D3-A1ED28B0A933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F3E040EA-7C4E-4BC2-9935-AAA5FF3E9CC1}" type="presOf" srcId="{19D2C260-F6E9-4240-B38E-695167A6B99C}" destId="{4733A6F6-0B8A-4E31-BFF2-CB8B04AF78B6}" srcOrd="1" destOrd="0" presId="urn:microsoft.com/office/officeart/2005/8/layout/hierarchy2"/>
    <dgm:cxn modelId="{974ACA4B-3BC2-4CD9-8069-EDEAC6DACB8E}" type="presOf" srcId="{514896FB-8E0C-4A0C-BEB0-99FAF1D3C7D7}" destId="{466C202C-2894-4A12-BEB0-9C1B425095FA}" srcOrd="1" destOrd="0" presId="urn:microsoft.com/office/officeart/2005/8/layout/hierarchy2"/>
    <dgm:cxn modelId="{5D86C7E2-B882-475C-94DF-7D07D3BB925E}" type="presOf" srcId="{CA558C73-FC63-4106-8E57-D3AE4991C9EE}" destId="{35EFD7C4-F3FD-434E-9C2D-202A9A141CFC}" srcOrd="0" destOrd="0" presId="urn:microsoft.com/office/officeart/2005/8/layout/hierarchy2"/>
    <dgm:cxn modelId="{0988F2EA-1D5A-44CA-878D-6B83F9AD50EF}" type="presOf" srcId="{19D2C260-F6E9-4240-B38E-695167A6B99C}" destId="{E7FD0570-DC7E-44C7-8DAC-4A8B438E58B5}" srcOrd="0" destOrd="0" presId="urn:microsoft.com/office/officeart/2005/8/layout/hierarchy2"/>
    <dgm:cxn modelId="{F3B2CAE2-25AF-4C2E-98BA-ED7ACCF9077E}" type="presOf" srcId="{514896FB-8E0C-4A0C-BEB0-99FAF1D3C7D7}" destId="{F3037E89-45BB-4B2D-A15C-2A7ED426B47C}" srcOrd="0" destOrd="0" presId="urn:microsoft.com/office/officeart/2005/8/layout/hierarchy2"/>
    <dgm:cxn modelId="{231CA7FE-A5A6-4C16-9D3C-3A080A7D1643}" type="presOf" srcId="{4272607C-2EFF-438D-95CE-8B4156A635A9}" destId="{ED493A2D-26AF-47B5-8BBF-5B9827F6103A}" srcOrd="0" destOrd="0" presId="urn:microsoft.com/office/officeart/2005/8/layout/hierarchy2"/>
    <dgm:cxn modelId="{39E8B36F-BC40-46A3-83C5-763AB00B0F82}" type="presOf" srcId="{EAEEBF37-E536-4EC6-A613-A125A7D93D0F}" destId="{A91DD16F-9E6A-48E9-BBC0-E5672ACCC2A4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8A402C9C-1F8C-4679-9FEE-6B062BF871E4}" type="presOf" srcId="{B3BCC2D8-9F67-4CC2-AACA-8E2B09C90CE8}" destId="{6E6321DD-56B1-434F-8CE8-B89A0B2D92E1}" srcOrd="0" destOrd="0" presId="urn:microsoft.com/office/officeart/2005/8/layout/hierarchy2"/>
    <dgm:cxn modelId="{8F138CFA-0E55-4A66-AAF7-5D2804E78F3D}" type="presParOf" srcId="{A91DD16F-9E6A-48E9-BBC0-E5672ACCC2A4}" destId="{3BDBCE9B-EBDB-41D6-A04D-0B51DB4D4174}" srcOrd="0" destOrd="0" presId="urn:microsoft.com/office/officeart/2005/8/layout/hierarchy2"/>
    <dgm:cxn modelId="{94D56F22-F055-4718-9DDE-A69FC2224175}" type="presParOf" srcId="{3BDBCE9B-EBDB-41D6-A04D-0B51DB4D4174}" destId="{ED493A2D-26AF-47B5-8BBF-5B9827F6103A}" srcOrd="0" destOrd="0" presId="urn:microsoft.com/office/officeart/2005/8/layout/hierarchy2"/>
    <dgm:cxn modelId="{1F55A3E4-F737-4D86-BBF6-27D0309375BA}" type="presParOf" srcId="{3BDBCE9B-EBDB-41D6-A04D-0B51DB4D4174}" destId="{5937BEAD-1B6C-43FC-8E52-82ED92598AC4}" srcOrd="1" destOrd="0" presId="urn:microsoft.com/office/officeart/2005/8/layout/hierarchy2"/>
    <dgm:cxn modelId="{2772B905-5903-4DEE-9D7B-534CE0663D14}" type="presParOf" srcId="{5937BEAD-1B6C-43FC-8E52-82ED92598AC4}" destId="{F3037E89-45BB-4B2D-A15C-2A7ED426B47C}" srcOrd="0" destOrd="0" presId="urn:microsoft.com/office/officeart/2005/8/layout/hierarchy2"/>
    <dgm:cxn modelId="{FA822DDC-9141-4B39-8D96-AEFDC3A70378}" type="presParOf" srcId="{F3037E89-45BB-4B2D-A15C-2A7ED426B47C}" destId="{466C202C-2894-4A12-BEB0-9C1B425095FA}" srcOrd="0" destOrd="0" presId="urn:microsoft.com/office/officeart/2005/8/layout/hierarchy2"/>
    <dgm:cxn modelId="{3E9EABF1-89F4-426C-9171-75543C8844E2}" type="presParOf" srcId="{5937BEAD-1B6C-43FC-8E52-82ED92598AC4}" destId="{550D60D0-35C1-4DA2-B113-110F961FB9E7}" srcOrd="1" destOrd="0" presId="urn:microsoft.com/office/officeart/2005/8/layout/hierarchy2"/>
    <dgm:cxn modelId="{BF077155-B27A-4638-A966-142CA5E5F2FF}" type="presParOf" srcId="{550D60D0-35C1-4DA2-B113-110F961FB9E7}" destId="{35EFD7C4-F3FD-434E-9C2D-202A9A141CFC}" srcOrd="0" destOrd="0" presId="urn:microsoft.com/office/officeart/2005/8/layout/hierarchy2"/>
    <dgm:cxn modelId="{1A18B20F-F678-4FBE-BC34-A5B975A247E1}" type="presParOf" srcId="{550D60D0-35C1-4DA2-B113-110F961FB9E7}" destId="{4CB8A1F3-A3A3-4B23-9B74-FFA729E96662}" srcOrd="1" destOrd="0" presId="urn:microsoft.com/office/officeart/2005/8/layout/hierarchy2"/>
    <dgm:cxn modelId="{8B4FFAE4-E629-4CE0-9CCE-CEC04E9C7F82}" type="presParOf" srcId="{5937BEAD-1B6C-43FC-8E52-82ED92598AC4}" destId="{E7FD0570-DC7E-44C7-8DAC-4A8B438E58B5}" srcOrd="2" destOrd="0" presId="urn:microsoft.com/office/officeart/2005/8/layout/hierarchy2"/>
    <dgm:cxn modelId="{C760BF21-D8BD-48BF-92EE-4A60FF039B72}" type="presParOf" srcId="{E7FD0570-DC7E-44C7-8DAC-4A8B438E58B5}" destId="{4733A6F6-0B8A-4E31-BFF2-CB8B04AF78B6}" srcOrd="0" destOrd="0" presId="urn:microsoft.com/office/officeart/2005/8/layout/hierarchy2"/>
    <dgm:cxn modelId="{3DC75D13-6868-4C78-9CD5-92A25117D7D6}" type="presParOf" srcId="{5937BEAD-1B6C-43FC-8E52-82ED92598AC4}" destId="{C585FF08-A623-4E14-A03A-0B9B95300463}" srcOrd="3" destOrd="0" presId="urn:microsoft.com/office/officeart/2005/8/layout/hierarchy2"/>
    <dgm:cxn modelId="{90111C06-5515-41C9-BDBB-8DFA4F148E62}" type="presParOf" srcId="{C585FF08-A623-4E14-A03A-0B9B95300463}" destId="{6E6321DD-56B1-434F-8CE8-B89A0B2D92E1}" srcOrd="0" destOrd="0" presId="urn:microsoft.com/office/officeart/2005/8/layout/hierarchy2"/>
    <dgm:cxn modelId="{DE15B601-D9E7-498F-9D0F-5B7EC6DFA0D6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FA03C7C2-17D6-4657-AF7E-0802AAC3A42B}" type="presOf" srcId="{CA558C73-FC63-4106-8E57-D3AE4991C9EE}" destId="{35EFD7C4-F3FD-434E-9C2D-202A9A141CFC}" srcOrd="0" destOrd="0" presId="urn:microsoft.com/office/officeart/2005/8/layout/hierarchy2"/>
    <dgm:cxn modelId="{1346C719-3471-4F91-B879-ABE1B21D6277}" type="presOf" srcId="{EAEEBF37-E536-4EC6-A613-A125A7D93D0F}" destId="{A91DD16F-9E6A-48E9-BBC0-E5672ACCC2A4}" srcOrd="0" destOrd="0" presId="urn:microsoft.com/office/officeart/2005/8/layout/hierarchy2"/>
    <dgm:cxn modelId="{2BB43CBC-C1F4-4221-A763-72A820B79C49}" type="presOf" srcId="{4272607C-2EFF-438D-95CE-8B4156A635A9}" destId="{ED493A2D-26AF-47B5-8BBF-5B9827F6103A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C3D31456-15D9-4D22-B1F4-F11B20B27407}" type="presOf" srcId="{19D2C260-F6E9-4240-B38E-695167A6B99C}" destId="{E7FD0570-DC7E-44C7-8DAC-4A8B438E58B5}" srcOrd="0" destOrd="0" presId="urn:microsoft.com/office/officeart/2005/8/layout/hierarchy2"/>
    <dgm:cxn modelId="{70A59E8D-B60E-4216-8C11-FE95730D381E}" type="presOf" srcId="{B3BCC2D8-9F67-4CC2-AACA-8E2B09C90CE8}" destId="{6E6321DD-56B1-434F-8CE8-B89A0B2D92E1}" srcOrd="0" destOrd="0" presId="urn:microsoft.com/office/officeart/2005/8/layout/hierarchy2"/>
    <dgm:cxn modelId="{3D3B8DD2-CB41-4A23-88A0-55B365215232}" type="presOf" srcId="{514896FB-8E0C-4A0C-BEB0-99FAF1D3C7D7}" destId="{466C202C-2894-4A12-BEB0-9C1B425095FA}" srcOrd="1" destOrd="0" presId="urn:microsoft.com/office/officeart/2005/8/layout/hierarchy2"/>
    <dgm:cxn modelId="{9EF030CE-7412-49FF-9117-99AF25F696F1}" type="presOf" srcId="{514896FB-8E0C-4A0C-BEB0-99FAF1D3C7D7}" destId="{F3037E89-45BB-4B2D-A15C-2A7ED426B47C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F4EC5F20-B2DB-480A-8BB2-B802DCB7AF92}" type="presOf" srcId="{19D2C260-F6E9-4240-B38E-695167A6B99C}" destId="{4733A6F6-0B8A-4E31-BFF2-CB8B04AF78B6}" srcOrd="1" destOrd="0" presId="urn:microsoft.com/office/officeart/2005/8/layout/hierarchy2"/>
    <dgm:cxn modelId="{63D482EA-582B-45E4-96BC-C4B5BC14D5F1}" type="presParOf" srcId="{A91DD16F-9E6A-48E9-BBC0-E5672ACCC2A4}" destId="{3BDBCE9B-EBDB-41D6-A04D-0B51DB4D4174}" srcOrd="0" destOrd="0" presId="urn:microsoft.com/office/officeart/2005/8/layout/hierarchy2"/>
    <dgm:cxn modelId="{D7F74774-E107-4F80-B40B-EAB159471216}" type="presParOf" srcId="{3BDBCE9B-EBDB-41D6-A04D-0B51DB4D4174}" destId="{ED493A2D-26AF-47B5-8BBF-5B9827F6103A}" srcOrd="0" destOrd="0" presId="urn:microsoft.com/office/officeart/2005/8/layout/hierarchy2"/>
    <dgm:cxn modelId="{6E9B8C9C-7C9B-46CE-A843-221C97E5C93D}" type="presParOf" srcId="{3BDBCE9B-EBDB-41D6-A04D-0B51DB4D4174}" destId="{5937BEAD-1B6C-43FC-8E52-82ED92598AC4}" srcOrd="1" destOrd="0" presId="urn:microsoft.com/office/officeart/2005/8/layout/hierarchy2"/>
    <dgm:cxn modelId="{E3FEA852-97F9-4FD6-A627-D11E233C2024}" type="presParOf" srcId="{5937BEAD-1B6C-43FC-8E52-82ED92598AC4}" destId="{F3037E89-45BB-4B2D-A15C-2A7ED426B47C}" srcOrd="0" destOrd="0" presId="urn:microsoft.com/office/officeart/2005/8/layout/hierarchy2"/>
    <dgm:cxn modelId="{01C848B9-9F4D-450E-B6BA-EC31880262F3}" type="presParOf" srcId="{F3037E89-45BB-4B2D-A15C-2A7ED426B47C}" destId="{466C202C-2894-4A12-BEB0-9C1B425095FA}" srcOrd="0" destOrd="0" presId="urn:microsoft.com/office/officeart/2005/8/layout/hierarchy2"/>
    <dgm:cxn modelId="{5BE70B9A-F9AB-42E2-9678-C83063924185}" type="presParOf" srcId="{5937BEAD-1B6C-43FC-8E52-82ED92598AC4}" destId="{550D60D0-35C1-4DA2-B113-110F961FB9E7}" srcOrd="1" destOrd="0" presId="urn:microsoft.com/office/officeart/2005/8/layout/hierarchy2"/>
    <dgm:cxn modelId="{024D13E6-2EDB-4E69-97AC-96B02CC4E1C2}" type="presParOf" srcId="{550D60D0-35C1-4DA2-B113-110F961FB9E7}" destId="{35EFD7C4-F3FD-434E-9C2D-202A9A141CFC}" srcOrd="0" destOrd="0" presId="urn:microsoft.com/office/officeart/2005/8/layout/hierarchy2"/>
    <dgm:cxn modelId="{2AB72439-E2A3-4B12-81FF-D63E24EA9CE4}" type="presParOf" srcId="{550D60D0-35C1-4DA2-B113-110F961FB9E7}" destId="{4CB8A1F3-A3A3-4B23-9B74-FFA729E96662}" srcOrd="1" destOrd="0" presId="urn:microsoft.com/office/officeart/2005/8/layout/hierarchy2"/>
    <dgm:cxn modelId="{F8989604-F366-401C-BADD-CE569DF41933}" type="presParOf" srcId="{5937BEAD-1B6C-43FC-8E52-82ED92598AC4}" destId="{E7FD0570-DC7E-44C7-8DAC-4A8B438E58B5}" srcOrd="2" destOrd="0" presId="urn:microsoft.com/office/officeart/2005/8/layout/hierarchy2"/>
    <dgm:cxn modelId="{5DA59992-7DA5-4CD6-80DF-74F975D145E1}" type="presParOf" srcId="{E7FD0570-DC7E-44C7-8DAC-4A8B438E58B5}" destId="{4733A6F6-0B8A-4E31-BFF2-CB8B04AF78B6}" srcOrd="0" destOrd="0" presId="urn:microsoft.com/office/officeart/2005/8/layout/hierarchy2"/>
    <dgm:cxn modelId="{D33F2824-BDBD-42CF-975E-CBEF630ACEFE}" type="presParOf" srcId="{5937BEAD-1B6C-43FC-8E52-82ED92598AC4}" destId="{C585FF08-A623-4E14-A03A-0B9B95300463}" srcOrd="3" destOrd="0" presId="urn:microsoft.com/office/officeart/2005/8/layout/hierarchy2"/>
    <dgm:cxn modelId="{C4993223-4567-479C-8B82-DA0D3CA31BFA}" type="presParOf" srcId="{C585FF08-A623-4E14-A03A-0B9B95300463}" destId="{6E6321DD-56B1-434F-8CE8-B89A0B2D92E1}" srcOrd="0" destOrd="0" presId="urn:microsoft.com/office/officeart/2005/8/layout/hierarchy2"/>
    <dgm:cxn modelId="{16446B5B-3B12-4A98-B982-AD9D2AC48E1B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77911015-91C4-4639-A808-5DB2F7F5E1AA}" type="presOf" srcId="{514896FB-8E0C-4A0C-BEB0-99FAF1D3C7D7}" destId="{F3037E89-45BB-4B2D-A15C-2A7ED426B47C}" srcOrd="0" destOrd="0" presId="urn:microsoft.com/office/officeart/2005/8/layout/hierarchy2"/>
    <dgm:cxn modelId="{E9600EEC-184C-49B0-BD1F-6E17D56B2A08}" type="presOf" srcId="{514896FB-8E0C-4A0C-BEB0-99FAF1D3C7D7}" destId="{466C202C-2894-4A12-BEB0-9C1B425095FA}" srcOrd="1" destOrd="0" presId="urn:microsoft.com/office/officeart/2005/8/layout/hierarchy2"/>
    <dgm:cxn modelId="{A750A40B-FEE0-4C09-A2E2-BBD64CD36306}" type="presOf" srcId="{EAEEBF37-E536-4EC6-A613-A125A7D93D0F}" destId="{A91DD16F-9E6A-48E9-BBC0-E5672ACCC2A4}" srcOrd="0" destOrd="0" presId="urn:microsoft.com/office/officeart/2005/8/layout/hierarchy2"/>
    <dgm:cxn modelId="{E41755AE-9389-4B0F-B860-66C606B98482}" type="presOf" srcId="{4272607C-2EFF-438D-95CE-8B4156A635A9}" destId="{ED493A2D-26AF-47B5-8BBF-5B9827F6103A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6C21ABDA-F738-46C2-8266-73C029B5AB75}" type="presOf" srcId="{CA558C73-FC63-4106-8E57-D3AE4991C9EE}" destId="{35EFD7C4-F3FD-434E-9C2D-202A9A141CFC}" srcOrd="0" destOrd="0" presId="urn:microsoft.com/office/officeart/2005/8/layout/hierarchy2"/>
    <dgm:cxn modelId="{B9175C12-D81C-4430-A1BC-0A9D875945D8}" type="presParOf" srcId="{A91DD16F-9E6A-48E9-BBC0-E5672ACCC2A4}" destId="{3BDBCE9B-EBDB-41D6-A04D-0B51DB4D4174}" srcOrd="0" destOrd="0" presId="urn:microsoft.com/office/officeart/2005/8/layout/hierarchy2"/>
    <dgm:cxn modelId="{22AEDB27-13B5-48B6-ACB2-4D60C645C86F}" type="presParOf" srcId="{3BDBCE9B-EBDB-41D6-A04D-0B51DB4D4174}" destId="{ED493A2D-26AF-47B5-8BBF-5B9827F6103A}" srcOrd="0" destOrd="0" presId="urn:microsoft.com/office/officeart/2005/8/layout/hierarchy2"/>
    <dgm:cxn modelId="{D8AF96FF-878B-47A5-B6D5-FE13A5EDA2A6}" type="presParOf" srcId="{3BDBCE9B-EBDB-41D6-A04D-0B51DB4D4174}" destId="{5937BEAD-1B6C-43FC-8E52-82ED92598AC4}" srcOrd="1" destOrd="0" presId="urn:microsoft.com/office/officeart/2005/8/layout/hierarchy2"/>
    <dgm:cxn modelId="{6767A6C6-0A58-47BD-B3B3-43A7F16760AF}" type="presParOf" srcId="{5937BEAD-1B6C-43FC-8E52-82ED92598AC4}" destId="{F3037E89-45BB-4B2D-A15C-2A7ED426B47C}" srcOrd="0" destOrd="0" presId="urn:microsoft.com/office/officeart/2005/8/layout/hierarchy2"/>
    <dgm:cxn modelId="{5803CCEB-EC83-4594-BDEC-3CACD8A53C1C}" type="presParOf" srcId="{F3037E89-45BB-4B2D-A15C-2A7ED426B47C}" destId="{466C202C-2894-4A12-BEB0-9C1B425095FA}" srcOrd="0" destOrd="0" presId="urn:microsoft.com/office/officeart/2005/8/layout/hierarchy2"/>
    <dgm:cxn modelId="{2FAAB547-6BA8-4CB0-B2CA-7ED0C2FC04BD}" type="presParOf" srcId="{5937BEAD-1B6C-43FC-8E52-82ED92598AC4}" destId="{550D60D0-35C1-4DA2-B113-110F961FB9E7}" srcOrd="1" destOrd="0" presId="urn:microsoft.com/office/officeart/2005/8/layout/hierarchy2"/>
    <dgm:cxn modelId="{65B28015-F9E1-4853-9608-CD962A06C8B9}" type="presParOf" srcId="{550D60D0-35C1-4DA2-B113-110F961FB9E7}" destId="{35EFD7C4-F3FD-434E-9C2D-202A9A141CFC}" srcOrd="0" destOrd="0" presId="urn:microsoft.com/office/officeart/2005/8/layout/hierarchy2"/>
    <dgm:cxn modelId="{376650B1-AAA5-42D0-9943-9D64FC7B5AAB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EB35E2E374B4425A186C6B7D93A7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06DB2A-8F66-4C1D-A6EF-A1D13775E968}"/>
      </w:docPartPr>
      <w:docPartBody>
        <w:p w:rsidR="006F02B0" w:rsidRDefault="006F02B0" w:rsidP="006F02B0">
          <w:pPr>
            <w:pStyle w:val="5EB35E2E374B4425A186C6B7D93A705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3E4EE9F7C314BE28F3BAA8322E56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3EFB6F-A647-4386-9F7B-FEEC4EFCBB61}"/>
      </w:docPartPr>
      <w:docPartBody>
        <w:p w:rsidR="006F02B0" w:rsidRDefault="006F02B0" w:rsidP="006F02B0">
          <w:pPr>
            <w:pStyle w:val="33E4EE9F7C314BE28F3BAA8322E560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ACC77E4E4B8442EBB5C9505AAD5F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D86957-C53A-4F76-B2B5-FD4772157893}"/>
      </w:docPartPr>
      <w:docPartBody>
        <w:p w:rsidR="00892B4B" w:rsidRDefault="00F5512A" w:rsidP="00F5512A">
          <w:pPr>
            <w:pStyle w:val="EACC77E4E4B8442EBB5C9505AAD5F6E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05F1C3849C0444F9ECC2415C4E4A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D7028-3EF3-4719-A0FD-65F061D061DC}"/>
      </w:docPartPr>
      <w:docPartBody>
        <w:p w:rsidR="00892B4B" w:rsidRDefault="00F5512A" w:rsidP="00F5512A">
          <w:pPr>
            <w:pStyle w:val="505F1C3849C0444F9ECC2415C4E4A16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645C45"/>
    <w:rsid w:val="006F02B0"/>
    <w:rsid w:val="00892B4B"/>
    <w:rsid w:val="00894C32"/>
    <w:rsid w:val="00971B79"/>
    <w:rsid w:val="00AE6386"/>
    <w:rsid w:val="00B657D3"/>
    <w:rsid w:val="00C66DEA"/>
    <w:rsid w:val="00C8070C"/>
    <w:rsid w:val="00CE7C93"/>
    <w:rsid w:val="00D13969"/>
    <w:rsid w:val="00E30DBA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5512A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5512A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8A8B3-0E05-4EC0-BC15-5993253F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3231</Words>
  <Characters>18421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21609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7</cp:revision>
  <cp:lastPrinted>2015-09-10T12:48:00Z</cp:lastPrinted>
  <dcterms:created xsi:type="dcterms:W3CDTF">2016-02-18T09:22:00Z</dcterms:created>
  <dcterms:modified xsi:type="dcterms:W3CDTF">2016-02-24T12:30:00Z</dcterms:modified>
</cp:coreProperties>
</file>